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D4901" w14:textId="77777777" w:rsidR="00B03888" w:rsidRDefault="00B03888" w:rsidP="00B03888">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B03888" w14:paraId="6944BDD2" w14:textId="77777777" w:rsidTr="0051446C">
        <w:trPr>
          <w:trHeight w:val="1132"/>
        </w:trPr>
        <w:tc>
          <w:tcPr>
            <w:tcW w:w="10434" w:type="dxa"/>
            <w:shd w:val="clear" w:color="auto" w:fill="auto"/>
          </w:tcPr>
          <w:p w14:paraId="13A6911E" w14:textId="7A2F10E7" w:rsidR="00B03888" w:rsidRDefault="00B03888" w:rsidP="0051446C">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06A3DF61" wp14:editId="6BE40B54">
                  <wp:extent cx="1028700" cy="600075"/>
                  <wp:effectExtent l="0" t="0" r="0" b="9525"/>
                  <wp:docPr id="85360443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7819F8FF" w14:textId="77777777" w:rsidR="00B03888" w:rsidRDefault="00B03888" w:rsidP="0051446C">
            <w:pPr>
              <w:pStyle w:val="Pieddepage"/>
              <w:tabs>
                <w:tab w:val="clear" w:pos="4536"/>
                <w:tab w:val="clear" w:pos="9072"/>
                <w:tab w:val="left" w:pos="851"/>
              </w:tabs>
              <w:jc w:val="center"/>
              <w:rPr>
                <w:rFonts w:ascii="Arial" w:hAnsi="Arial" w:cs="Arial"/>
                <w:b/>
                <w:sz w:val="18"/>
                <w:szCs w:val="18"/>
              </w:rPr>
            </w:pPr>
          </w:p>
          <w:p w14:paraId="17724B52" w14:textId="77777777" w:rsidR="00B03888" w:rsidRDefault="00B03888" w:rsidP="0051446C">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16C045DC" w14:textId="77777777" w:rsidR="00B03888" w:rsidRDefault="00B03888" w:rsidP="0051446C">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0D330446" w14:textId="77777777" w:rsidR="00B03888" w:rsidRDefault="00B03888" w:rsidP="00B03888">
      <w:pPr>
        <w:tabs>
          <w:tab w:val="left" w:pos="851"/>
        </w:tabs>
        <w:sectPr w:rsidR="00B03888" w:rsidSect="00B03888">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B03888" w14:paraId="066AFB09" w14:textId="77777777" w:rsidTr="0051446C">
        <w:tc>
          <w:tcPr>
            <w:tcW w:w="9002" w:type="dxa"/>
            <w:shd w:val="clear" w:color="auto" w:fill="66CCFF"/>
          </w:tcPr>
          <w:p w14:paraId="7937A2E1" w14:textId="77777777" w:rsidR="00B03888" w:rsidRDefault="00B03888" w:rsidP="0051446C">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6708D71" w14:textId="77777777" w:rsidR="00B03888" w:rsidRPr="00D25256" w:rsidRDefault="00B03888" w:rsidP="0051446C">
            <w:pPr>
              <w:tabs>
                <w:tab w:val="left" w:pos="851"/>
              </w:tabs>
              <w:spacing w:before="120" w:after="120"/>
              <w:jc w:val="center"/>
              <w:rPr>
                <w:rFonts w:ascii="Arial" w:hAnsi="Arial" w:cs="Arial"/>
                <w:b/>
                <w:bCs/>
                <w:caps/>
                <w:sz w:val="28"/>
                <w:szCs w:val="28"/>
              </w:rPr>
            </w:pPr>
            <w:r w:rsidRPr="00D25256">
              <w:rPr>
                <w:rFonts w:ascii="Arial" w:hAnsi="Arial" w:cs="Arial"/>
                <w:b/>
                <w:bCs/>
                <w:caps/>
                <w:sz w:val="28"/>
                <w:szCs w:val="28"/>
              </w:rPr>
              <w:t>2025-066</w:t>
            </w:r>
          </w:p>
          <w:p w14:paraId="06EF2410" w14:textId="77777777" w:rsidR="00B03888" w:rsidRDefault="00B03888" w:rsidP="0051446C">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1F471E88" w14:textId="77777777" w:rsidR="00B03888" w:rsidRDefault="00B03888" w:rsidP="00B03888">
            <w:pPr>
              <w:pStyle w:val="Titre8"/>
              <w:numPr>
                <w:ilvl w:val="0"/>
                <w:numId w:val="1"/>
              </w:numPr>
              <w:tabs>
                <w:tab w:val="clear" w:pos="0"/>
                <w:tab w:val="left" w:pos="851"/>
                <w:tab w:val="right" w:pos="9639"/>
              </w:tabs>
              <w:spacing w:before="120" w:after="120"/>
              <w:ind w:left="0" w:firstLine="0"/>
            </w:pPr>
            <w:r>
              <w:rPr>
                <w:caps/>
                <w:sz w:val="28"/>
                <w:szCs w:val="28"/>
              </w:rPr>
              <w:t>ATTRI1</w:t>
            </w:r>
          </w:p>
        </w:tc>
      </w:tr>
    </w:tbl>
    <w:p w14:paraId="512D4184" w14:textId="77777777" w:rsidR="00B03888" w:rsidRDefault="00B03888" w:rsidP="00B03888">
      <w:pPr>
        <w:tabs>
          <w:tab w:val="left" w:pos="851"/>
        </w:tabs>
      </w:pPr>
    </w:p>
    <w:p w14:paraId="5037361A" w14:textId="77777777" w:rsidR="00B03888" w:rsidRPr="001C7D87" w:rsidRDefault="00B03888" w:rsidP="00B03888">
      <w:pPr>
        <w:jc w:val="both"/>
        <w:rPr>
          <w:rFonts w:ascii="Arial" w:hAnsi="Arial" w:cs="Arial"/>
          <w:i/>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B03888" w14:paraId="570CB61E" w14:textId="77777777" w:rsidTr="001600A6">
        <w:tc>
          <w:tcPr>
            <w:tcW w:w="10277" w:type="dxa"/>
            <w:shd w:val="clear" w:color="auto" w:fill="66CCFF"/>
          </w:tcPr>
          <w:p w14:paraId="731DBDF1" w14:textId="77777777" w:rsidR="00B03888" w:rsidRDefault="00B03888" w:rsidP="0051446C">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B38893" w14:textId="77777777" w:rsidR="00B03888" w:rsidRDefault="00B03888" w:rsidP="00B03888">
      <w:pPr>
        <w:tabs>
          <w:tab w:val="left" w:pos="426"/>
          <w:tab w:val="left" w:pos="851"/>
        </w:tabs>
        <w:jc w:val="both"/>
      </w:pPr>
    </w:p>
    <w:p w14:paraId="0B8B238E"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73DFC23E" w14:textId="77777777" w:rsidR="00B03888" w:rsidRDefault="00B03888" w:rsidP="00B03888">
      <w:pPr>
        <w:tabs>
          <w:tab w:val="left" w:pos="426"/>
          <w:tab w:val="left" w:pos="851"/>
        </w:tabs>
        <w:jc w:val="both"/>
        <w:rPr>
          <w:rFonts w:ascii="Arial" w:hAnsi="Arial" w:cs="Arial"/>
        </w:rPr>
      </w:pPr>
    </w:p>
    <w:p w14:paraId="2C4683F9" w14:textId="77777777" w:rsidR="00B03888" w:rsidRDefault="00B03888" w:rsidP="00B03888">
      <w:pPr>
        <w:tabs>
          <w:tab w:val="left" w:pos="426"/>
          <w:tab w:val="left" w:pos="851"/>
        </w:tabs>
        <w:jc w:val="both"/>
        <w:rPr>
          <w:rFonts w:ascii="Arial" w:hAnsi="Arial" w:cs="Arial"/>
        </w:rPr>
      </w:pPr>
      <w:r w:rsidRPr="00D47F37">
        <w:rPr>
          <w:rFonts w:ascii="Arial" w:hAnsi="Arial" w:cs="Arial"/>
          <w:b/>
          <w:bCs/>
        </w:rPr>
        <w:t>Etude pour définir un cadre méthodologique de révision des débits de référence du bassin Adour-Garonne tenant compte des impacts du changement climatique et adapté aux grands axes hydrologiques du bassin</w:t>
      </w:r>
    </w:p>
    <w:p w14:paraId="2841A174" w14:textId="77777777" w:rsidR="00B03888" w:rsidRDefault="00B03888" w:rsidP="00B03888">
      <w:pPr>
        <w:tabs>
          <w:tab w:val="left" w:pos="426"/>
          <w:tab w:val="left" w:pos="851"/>
        </w:tabs>
        <w:jc w:val="both"/>
        <w:rPr>
          <w:rFonts w:ascii="Arial" w:hAnsi="Arial" w:cs="Arial"/>
        </w:rPr>
      </w:pPr>
    </w:p>
    <w:p w14:paraId="78DBA93E" w14:textId="77777777" w:rsidR="00B03888" w:rsidRDefault="00B03888" w:rsidP="00B03888">
      <w:pPr>
        <w:tabs>
          <w:tab w:val="left" w:pos="426"/>
          <w:tab w:val="left" w:pos="851"/>
        </w:tabs>
        <w:jc w:val="both"/>
        <w:rPr>
          <w:rFonts w:ascii="Arial" w:hAnsi="Arial" w:cs="Arial"/>
        </w:rPr>
      </w:pPr>
    </w:p>
    <w:p w14:paraId="1DF8A204" w14:textId="77777777" w:rsidR="00B03888" w:rsidRDefault="00B03888" w:rsidP="00B03888">
      <w:pPr>
        <w:tabs>
          <w:tab w:val="left" w:pos="426"/>
          <w:tab w:val="left" w:pos="851"/>
        </w:tabs>
        <w:jc w:val="both"/>
        <w:rPr>
          <w:rFonts w:ascii="Arial" w:hAnsi="Arial" w:cs="Arial"/>
        </w:rPr>
      </w:pPr>
      <w:r>
        <w:rPr>
          <w:rFonts w:ascii="Arial" w:hAnsi="Arial" w:cs="Arial"/>
        </w:rPr>
        <w:t>Le code CPV est le suivant :</w:t>
      </w:r>
    </w:p>
    <w:p w14:paraId="6812A520" w14:textId="77777777" w:rsidR="00B03888" w:rsidRDefault="00B03888" w:rsidP="00B03888">
      <w:pPr>
        <w:tabs>
          <w:tab w:val="left" w:pos="426"/>
          <w:tab w:val="left" w:pos="851"/>
        </w:tabs>
        <w:jc w:val="both"/>
        <w:rPr>
          <w:rFonts w:ascii="Arial" w:hAnsi="Arial" w:cs="Arial"/>
        </w:rPr>
      </w:pPr>
    </w:p>
    <w:tbl>
      <w:tblPr>
        <w:tblW w:w="10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3449"/>
      </w:tblGrid>
      <w:tr w:rsidR="00B03888" w:rsidRPr="002642D2" w14:paraId="2FAFF525" w14:textId="77777777" w:rsidTr="001600A6">
        <w:trPr>
          <w:trHeight w:val="219"/>
        </w:trPr>
        <w:tc>
          <w:tcPr>
            <w:tcW w:w="6941" w:type="dxa"/>
          </w:tcPr>
          <w:p w14:paraId="2E55A706" w14:textId="3694585D"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Libellé</w:t>
            </w:r>
          </w:p>
        </w:tc>
        <w:tc>
          <w:tcPr>
            <w:tcW w:w="3449" w:type="dxa"/>
          </w:tcPr>
          <w:p w14:paraId="26F56853" w14:textId="717B2A8F" w:rsidR="00B03888" w:rsidRPr="002642D2" w:rsidRDefault="00B03888" w:rsidP="001600A6">
            <w:pPr>
              <w:tabs>
                <w:tab w:val="left" w:pos="426"/>
                <w:tab w:val="left" w:pos="851"/>
              </w:tabs>
              <w:jc w:val="center"/>
              <w:rPr>
                <w:rFonts w:ascii="Arial" w:hAnsi="Arial" w:cs="Arial"/>
              </w:rPr>
            </w:pPr>
            <w:r w:rsidRPr="002642D2">
              <w:rPr>
                <w:rFonts w:ascii="Arial" w:hAnsi="Arial" w:cs="Arial"/>
                <w:b/>
                <w:bCs/>
              </w:rPr>
              <w:t>Code CPV</w:t>
            </w:r>
          </w:p>
        </w:tc>
      </w:tr>
      <w:tr w:rsidR="00B03888" w:rsidRPr="002642D2" w14:paraId="19416780" w14:textId="77777777" w:rsidTr="001600A6">
        <w:trPr>
          <w:trHeight w:val="487"/>
        </w:trPr>
        <w:tc>
          <w:tcPr>
            <w:tcW w:w="6941" w:type="dxa"/>
          </w:tcPr>
          <w:p w14:paraId="0C5C60B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Analyse des indicateurs environnementaux autres que pour la construction </w:t>
            </w:r>
          </w:p>
        </w:tc>
        <w:tc>
          <w:tcPr>
            <w:tcW w:w="3449" w:type="dxa"/>
          </w:tcPr>
          <w:p w14:paraId="4EF7F366" w14:textId="1D1C9CA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90711300-7</w:t>
            </w:r>
          </w:p>
        </w:tc>
      </w:tr>
      <w:tr w:rsidR="00B03888" w:rsidRPr="002642D2" w14:paraId="09642EAA" w14:textId="77777777" w:rsidTr="001600A6">
        <w:trPr>
          <w:trHeight w:val="241"/>
        </w:trPr>
        <w:tc>
          <w:tcPr>
            <w:tcW w:w="6941" w:type="dxa"/>
          </w:tcPr>
          <w:p w14:paraId="7D2C4C00"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relatifs à l’environnement </w:t>
            </w:r>
          </w:p>
        </w:tc>
        <w:tc>
          <w:tcPr>
            <w:tcW w:w="3449" w:type="dxa"/>
          </w:tcPr>
          <w:p w14:paraId="276C862D" w14:textId="6DB33B89" w:rsidR="00B03888" w:rsidRPr="002642D2" w:rsidRDefault="00B03888" w:rsidP="001600A6">
            <w:pPr>
              <w:tabs>
                <w:tab w:val="left" w:pos="426"/>
                <w:tab w:val="left" w:pos="851"/>
              </w:tabs>
              <w:jc w:val="center"/>
              <w:rPr>
                <w:rFonts w:ascii="Arial" w:hAnsi="Arial" w:cs="Arial"/>
              </w:rPr>
            </w:pPr>
            <w:r w:rsidRPr="002642D2">
              <w:rPr>
                <w:rFonts w:ascii="Arial" w:hAnsi="Arial" w:cs="Arial"/>
              </w:rPr>
              <w:t>90700000-4</w:t>
            </w:r>
          </w:p>
        </w:tc>
      </w:tr>
      <w:tr w:rsidR="00B03888" w:rsidRPr="002642D2" w14:paraId="69EDBADE" w14:textId="77777777" w:rsidTr="001600A6">
        <w:trPr>
          <w:trHeight w:val="339"/>
        </w:trPr>
        <w:tc>
          <w:tcPr>
            <w:tcW w:w="6941" w:type="dxa"/>
          </w:tcPr>
          <w:p w14:paraId="635ED9B7"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Gestion environnementale </w:t>
            </w:r>
          </w:p>
        </w:tc>
        <w:tc>
          <w:tcPr>
            <w:tcW w:w="3449" w:type="dxa"/>
          </w:tcPr>
          <w:p w14:paraId="48D336E5" w14:textId="0FFFFACC" w:rsidR="00B03888" w:rsidRPr="002642D2" w:rsidRDefault="00B03888" w:rsidP="001600A6">
            <w:pPr>
              <w:tabs>
                <w:tab w:val="left" w:pos="426"/>
                <w:tab w:val="left" w:pos="851"/>
              </w:tabs>
              <w:jc w:val="center"/>
              <w:rPr>
                <w:rFonts w:ascii="Arial" w:hAnsi="Arial" w:cs="Arial"/>
              </w:rPr>
            </w:pPr>
            <w:r w:rsidRPr="002642D2">
              <w:rPr>
                <w:rFonts w:ascii="Arial" w:hAnsi="Arial" w:cs="Arial"/>
              </w:rPr>
              <w:t>90710000-7</w:t>
            </w:r>
          </w:p>
        </w:tc>
      </w:tr>
      <w:tr w:rsidR="00B03888" w:rsidRPr="002642D2" w14:paraId="4F21326F" w14:textId="77777777" w:rsidTr="001600A6">
        <w:trPr>
          <w:trHeight w:val="185"/>
        </w:trPr>
        <w:tc>
          <w:tcPr>
            <w:tcW w:w="6941" w:type="dxa"/>
          </w:tcPr>
          <w:p w14:paraId="6026C20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Planification environnementale </w:t>
            </w:r>
          </w:p>
        </w:tc>
        <w:tc>
          <w:tcPr>
            <w:tcW w:w="3449" w:type="dxa"/>
          </w:tcPr>
          <w:p w14:paraId="49EE1ED2" w14:textId="6A4519AE" w:rsidR="00B03888" w:rsidRPr="002642D2" w:rsidRDefault="00B03888" w:rsidP="001600A6">
            <w:pPr>
              <w:tabs>
                <w:tab w:val="left" w:pos="426"/>
                <w:tab w:val="left" w:pos="851"/>
              </w:tabs>
              <w:jc w:val="center"/>
              <w:rPr>
                <w:rFonts w:ascii="Arial" w:hAnsi="Arial" w:cs="Arial"/>
              </w:rPr>
            </w:pPr>
            <w:r w:rsidRPr="002642D2">
              <w:rPr>
                <w:rFonts w:ascii="Arial" w:hAnsi="Arial" w:cs="Arial"/>
              </w:rPr>
              <w:t>90712000-1</w:t>
            </w:r>
          </w:p>
        </w:tc>
      </w:tr>
      <w:tr w:rsidR="00B03888" w:rsidRPr="002642D2" w14:paraId="2A384CD6" w14:textId="77777777" w:rsidTr="001600A6">
        <w:trPr>
          <w:trHeight w:val="185"/>
        </w:trPr>
        <w:tc>
          <w:tcPr>
            <w:tcW w:w="6941" w:type="dxa"/>
          </w:tcPr>
          <w:p w14:paraId="4798A57D"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d'études </w:t>
            </w:r>
          </w:p>
        </w:tc>
        <w:tc>
          <w:tcPr>
            <w:tcW w:w="3449" w:type="dxa"/>
          </w:tcPr>
          <w:p w14:paraId="46118C18" w14:textId="77F7238A" w:rsidR="00B03888" w:rsidRPr="002642D2" w:rsidRDefault="00B03888" w:rsidP="001600A6">
            <w:pPr>
              <w:tabs>
                <w:tab w:val="left" w:pos="426"/>
                <w:tab w:val="left" w:pos="851"/>
              </w:tabs>
              <w:jc w:val="center"/>
              <w:rPr>
                <w:rFonts w:ascii="Arial" w:hAnsi="Arial" w:cs="Arial"/>
              </w:rPr>
            </w:pPr>
            <w:r w:rsidRPr="002642D2">
              <w:rPr>
                <w:rFonts w:ascii="Arial" w:hAnsi="Arial" w:cs="Arial"/>
              </w:rPr>
              <w:t>79311000-7</w:t>
            </w:r>
          </w:p>
        </w:tc>
      </w:tr>
      <w:tr w:rsidR="00B03888" w:rsidRPr="002642D2" w14:paraId="4EA847BB" w14:textId="77777777" w:rsidTr="001600A6">
        <w:trPr>
          <w:trHeight w:val="185"/>
        </w:trPr>
        <w:tc>
          <w:tcPr>
            <w:tcW w:w="6941" w:type="dxa"/>
          </w:tcPr>
          <w:p w14:paraId="4CE87898"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recherche sociale </w:t>
            </w:r>
          </w:p>
        </w:tc>
        <w:tc>
          <w:tcPr>
            <w:tcW w:w="3449" w:type="dxa"/>
          </w:tcPr>
          <w:p w14:paraId="0D674AAB" w14:textId="5F1B6496" w:rsidR="00B03888" w:rsidRPr="002642D2" w:rsidRDefault="00B03888" w:rsidP="001600A6">
            <w:pPr>
              <w:tabs>
                <w:tab w:val="left" w:pos="426"/>
                <w:tab w:val="left" w:pos="851"/>
              </w:tabs>
              <w:jc w:val="center"/>
              <w:rPr>
                <w:rFonts w:ascii="Arial" w:hAnsi="Arial" w:cs="Arial"/>
              </w:rPr>
            </w:pPr>
            <w:r w:rsidRPr="002642D2">
              <w:rPr>
                <w:rFonts w:ascii="Arial" w:hAnsi="Arial" w:cs="Arial"/>
              </w:rPr>
              <w:t>79315000-5</w:t>
            </w:r>
          </w:p>
        </w:tc>
      </w:tr>
      <w:tr w:rsidR="00B03888" w:rsidRPr="002642D2" w14:paraId="4094A0A8" w14:textId="77777777" w:rsidTr="001600A6">
        <w:trPr>
          <w:trHeight w:val="185"/>
        </w:trPr>
        <w:tc>
          <w:tcPr>
            <w:tcW w:w="6941" w:type="dxa"/>
          </w:tcPr>
          <w:p w14:paraId="28D4A0F5" w14:textId="77777777" w:rsidR="00B03888" w:rsidRPr="002642D2" w:rsidRDefault="00B03888" w:rsidP="0051446C">
            <w:pPr>
              <w:tabs>
                <w:tab w:val="left" w:pos="426"/>
                <w:tab w:val="left" w:pos="851"/>
              </w:tabs>
              <w:jc w:val="both"/>
              <w:rPr>
                <w:rFonts w:ascii="Arial" w:hAnsi="Arial" w:cs="Arial"/>
              </w:rPr>
            </w:pPr>
            <w:r w:rsidRPr="002642D2">
              <w:rPr>
                <w:rFonts w:ascii="Arial" w:hAnsi="Arial" w:cs="Arial"/>
              </w:rPr>
              <w:t xml:space="preserve">Services de conseil et d'évaluation </w:t>
            </w:r>
          </w:p>
        </w:tc>
        <w:tc>
          <w:tcPr>
            <w:tcW w:w="3449" w:type="dxa"/>
          </w:tcPr>
          <w:p w14:paraId="002FB08C" w14:textId="38EEA748" w:rsidR="00B03888" w:rsidRPr="002642D2" w:rsidRDefault="00B03888" w:rsidP="001600A6">
            <w:pPr>
              <w:tabs>
                <w:tab w:val="left" w:pos="426"/>
                <w:tab w:val="left" w:pos="851"/>
              </w:tabs>
              <w:jc w:val="center"/>
              <w:rPr>
                <w:rFonts w:ascii="Arial" w:hAnsi="Arial" w:cs="Arial"/>
              </w:rPr>
            </w:pPr>
            <w:r w:rsidRPr="002642D2">
              <w:rPr>
                <w:rFonts w:ascii="Arial" w:hAnsi="Arial" w:cs="Arial"/>
              </w:rPr>
              <w:t>79419000-4</w:t>
            </w:r>
          </w:p>
        </w:tc>
      </w:tr>
    </w:tbl>
    <w:p w14:paraId="20E436E9" w14:textId="77777777" w:rsidR="00B03888" w:rsidRDefault="00B03888" w:rsidP="00B03888">
      <w:pPr>
        <w:tabs>
          <w:tab w:val="left" w:pos="426"/>
          <w:tab w:val="left" w:pos="851"/>
        </w:tabs>
        <w:jc w:val="both"/>
        <w:rPr>
          <w:rFonts w:ascii="Arial" w:hAnsi="Arial" w:cs="Arial"/>
        </w:rPr>
      </w:pPr>
    </w:p>
    <w:p w14:paraId="723B8A6B" w14:textId="77777777" w:rsidR="001600A6" w:rsidRDefault="001600A6" w:rsidP="00B03888">
      <w:pPr>
        <w:tabs>
          <w:tab w:val="left" w:pos="426"/>
          <w:tab w:val="left" w:pos="851"/>
        </w:tabs>
        <w:jc w:val="both"/>
        <w:rPr>
          <w:rFonts w:ascii="Arial" w:hAnsi="Arial" w:cs="Arial"/>
        </w:rPr>
      </w:pPr>
    </w:p>
    <w:p w14:paraId="6E1B3D64" w14:textId="77777777" w:rsidR="00B03888" w:rsidRPr="00F7140A" w:rsidRDefault="00B03888" w:rsidP="00B03888">
      <w:pPr>
        <w:suppressAutoHyphens w:val="0"/>
        <w:spacing w:before="120" w:after="120"/>
        <w:jc w:val="both"/>
        <w:rPr>
          <w:rFonts w:ascii="Aptos" w:hAnsi="Aptos" w:cs="Times New Roman"/>
          <w:sz w:val="22"/>
          <w:szCs w:val="22"/>
          <w:lang w:eastAsia="fr-FR"/>
        </w:rPr>
      </w:pPr>
      <w:bookmarkStart w:id="0" w:name="_Hlk173151611"/>
      <w:r w:rsidRPr="00F7140A">
        <w:rPr>
          <w:rFonts w:ascii="Aptos" w:hAnsi="Aptos" w:cs="Times New Roman"/>
          <w:sz w:val="22"/>
          <w:szCs w:val="22"/>
          <w:lang w:eastAsia="fr-FR"/>
        </w:rPr>
        <w:t>Les prestations du présent marché seront réalisées pour le compte du pouvoir adjudicateur suivant :</w:t>
      </w:r>
    </w:p>
    <w:bookmarkEnd w:id="0"/>
    <w:p w14:paraId="260F20BD"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b/>
          <w:sz w:val="22"/>
          <w:szCs w:val="22"/>
          <w:shd w:val="clear" w:color="auto" w:fill="FFFFFF"/>
          <w:lang w:eastAsia="fr-FR"/>
        </w:rPr>
        <w:t>Agence de l’eau Adour Garonne</w:t>
      </w:r>
      <w:r w:rsidRPr="00F7140A">
        <w:rPr>
          <w:rFonts w:ascii="Aptos" w:hAnsi="Aptos" w:cs="Arial"/>
          <w:sz w:val="22"/>
          <w:szCs w:val="22"/>
          <w:shd w:val="clear" w:color="auto" w:fill="FFFFFF"/>
          <w:lang w:eastAsia="fr-FR"/>
        </w:rPr>
        <w:t xml:space="preserve">, </w:t>
      </w:r>
    </w:p>
    <w:p w14:paraId="2D67AC6E"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 xml:space="preserve">90 rue du </w:t>
      </w:r>
      <w:proofErr w:type="spellStart"/>
      <w:r w:rsidRPr="00F7140A">
        <w:rPr>
          <w:rFonts w:ascii="Aptos" w:hAnsi="Aptos" w:cs="Arial"/>
          <w:sz w:val="22"/>
          <w:szCs w:val="22"/>
          <w:shd w:val="clear" w:color="auto" w:fill="FFFFFF"/>
          <w:lang w:eastAsia="fr-FR"/>
        </w:rPr>
        <w:t>Férétra</w:t>
      </w:r>
      <w:proofErr w:type="spellEnd"/>
      <w:r w:rsidRPr="00F7140A">
        <w:rPr>
          <w:rFonts w:ascii="Aptos" w:hAnsi="Aptos" w:cs="Arial"/>
          <w:sz w:val="22"/>
          <w:szCs w:val="22"/>
          <w:shd w:val="clear" w:color="auto" w:fill="FFFFFF"/>
          <w:lang w:eastAsia="fr-FR"/>
        </w:rPr>
        <w:t xml:space="preserve"> CS87801</w:t>
      </w:r>
    </w:p>
    <w:p w14:paraId="7D4ED385"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31078 Toulouse cedex 4</w:t>
      </w:r>
    </w:p>
    <w:p w14:paraId="5415942B"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Siret : 183 100 064 00033</w:t>
      </w:r>
    </w:p>
    <w:p w14:paraId="5AE22364" w14:textId="77777777" w:rsidR="00B03888" w:rsidRPr="00F7140A" w:rsidRDefault="00B03888" w:rsidP="00B03888">
      <w:pPr>
        <w:keepNext/>
        <w:shd w:val="clear" w:color="auto" w:fill="FFFFFF"/>
        <w:suppressAutoHyphens w:val="0"/>
        <w:spacing w:line="264" w:lineRule="auto"/>
        <w:jc w:val="both"/>
        <w:rPr>
          <w:rFonts w:ascii="Aptos" w:hAnsi="Aptos" w:cs="Arial"/>
          <w:sz w:val="22"/>
          <w:szCs w:val="22"/>
          <w:shd w:val="clear" w:color="auto" w:fill="FFFFFF"/>
          <w:lang w:eastAsia="fr-FR"/>
        </w:rPr>
      </w:pPr>
      <w:r w:rsidRPr="00F7140A">
        <w:rPr>
          <w:rFonts w:ascii="Aptos" w:hAnsi="Aptos" w:cs="Arial"/>
          <w:sz w:val="22"/>
          <w:szCs w:val="22"/>
          <w:shd w:val="clear" w:color="auto" w:fill="FFFFFF"/>
          <w:lang w:eastAsia="fr-FR"/>
        </w:rPr>
        <w:t>Tél : +33 561363738</w:t>
      </w:r>
    </w:p>
    <w:p w14:paraId="30749124" w14:textId="77777777" w:rsidR="00B03888" w:rsidRPr="00F7140A" w:rsidRDefault="004B3B99" w:rsidP="00B03888">
      <w:pPr>
        <w:keepNext/>
        <w:shd w:val="clear" w:color="auto" w:fill="FFFFFF"/>
        <w:suppressAutoHyphens w:val="0"/>
        <w:spacing w:line="264" w:lineRule="auto"/>
        <w:jc w:val="both"/>
        <w:rPr>
          <w:rFonts w:ascii="Aptos" w:hAnsi="Aptos" w:cs="Arial"/>
          <w:color w:val="000080"/>
          <w:sz w:val="22"/>
          <w:szCs w:val="22"/>
          <w:u w:val="single"/>
          <w:shd w:val="clear" w:color="auto" w:fill="FFFFFF"/>
          <w:lang w:eastAsia="fr-FR"/>
        </w:rPr>
      </w:pPr>
      <w:hyperlink r:id="rId9" w:history="1">
        <w:r w:rsidR="00B03888" w:rsidRPr="00F7140A">
          <w:rPr>
            <w:rFonts w:ascii="Aptos" w:hAnsi="Aptos" w:cs="Arial"/>
            <w:color w:val="000080"/>
            <w:sz w:val="22"/>
            <w:szCs w:val="22"/>
            <w:u w:val="single"/>
            <w:shd w:val="clear" w:color="auto" w:fill="FFFFFF"/>
            <w:lang w:eastAsia="fr-FR"/>
          </w:rPr>
          <w:t>https://www.eau-grandsudouest.fr/</w:t>
        </w:r>
      </w:hyperlink>
    </w:p>
    <w:p w14:paraId="02F0D571" w14:textId="77777777" w:rsidR="00B03888" w:rsidRDefault="00B03888" w:rsidP="00B03888">
      <w:pPr>
        <w:tabs>
          <w:tab w:val="left" w:pos="426"/>
          <w:tab w:val="left" w:pos="851"/>
        </w:tabs>
        <w:jc w:val="both"/>
        <w:rPr>
          <w:rFonts w:ascii="Arial" w:hAnsi="Arial" w:cs="Arial"/>
        </w:rPr>
      </w:pPr>
    </w:p>
    <w:p w14:paraId="6C390ED7" w14:textId="713A2813" w:rsidR="001600A6" w:rsidRDefault="001600A6">
      <w:pPr>
        <w:suppressAutoHyphens w:val="0"/>
        <w:spacing w:after="200" w:line="276" w:lineRule="auto"/>
        <w:rPr>
          <w:rFonts w:ascii="Arial" w:hAnsi="Arial" w:cs="Arial"/>
        </w:rPr>
      </w:pPr>
      <w:r>
        <w:rPr>
          <w:rFonts w:ascii="Arial" w:hAnsi="Arial" w:cs="Arial"/>
        </w:rPr>
        <w:br w:type="page"/>
      </w:r>
    </w:p>
    <w:p w14:paraId="5F204ED2" w14:textId="77777777" w:rsidR="00B03888" w:rsidRDefault="00B03888" w:rsidP="00B03888">
      <w:pPr>
        <w:tabs>
          <w:tab w:val="left" w:pos="426"/>
          <w:tab w:val="left" w:pos="851"/>
        </w:tabs>
        <w:jc w:val="both"/>
        <w:rPr>
          <w:rFonts w:ascii="Arial" w:hAnsi="Arial" w:cs="Arial"/>
        </w:rPr>
      </w:pPr>
    </w:p>
    <w:p w14:paraId="63FB3030" w14:textId="77777777" w:rsidR="00B03888" w:rsidRDefault="00B03888" w:rsidP="00B0388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3674895D" w14:textId="77777777" w:rsidR="00B03888" w:rsidRDefault="00B03888" w:rsidP="00B03888">
      <w:pPr>
        <w:tabs>
          <w:tab w:val="left" w:pos="426"/>
          <w:tab w:val="left" w:pos="851"/>
        </w:tabs>
        <w:jc w:val="both"/>
        <w:rPr>
          <w:rFonts w:ascii="Arial" w:hAnsi="Arial" w:cs="Arial"/>
        </w:rPr>
      </w:pPr>
    </w:p>
    <w:p w14:paraId="2FC68C27" w14:textId="77777777" w:rsidR="00B03888" w:rsidRDefault="00B03888" w:rsidP="00B03888">
      <w:pPr>
        <w:numPr>
          <w:ilvl w:val="0"/>
          <w:numId w:val="3"/>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r>
      <w:proofErr w:type="gramStart"/>
      <w:r>
        <w:t>à</w:t>
      </w:r>
      <w:proofErr w:type="gramEnd"/>
      <w:r>
        <w:t xml:space="preserve"> l’ensemble du marché public </w:t>
      </w:r>
      <w:r>
        <w:rPr>
          <w:i/>
          <w:iCs/>
          <w:sz w:val="18"/>
          <w:szCs w:val="18"/>
        </w:rPr>
        <w:t>(en cas de non allotissement) </w:t>
      </w:r>
      <w:r>
        <w:rPr>
          <w:iCs/>
        </w:rPr>
        <w:t>;</w:t>
      </w:r>
    </w:p>
    <w:p w14:paraId="6EFB8610" w14:textId="77777777" w:rsidR="00B03888" w:rsidRDefault="00B03888" w:rsidP="00B03888">
      <w:pPr>
        <w:tabs>
          <w:tab w:val="left" w:pos="426"/>
          <w:tab w:val="left" w:pos="851"/>
        </w:tabs>
        <w:jc w:val="both"/>
        <w:rPr>
          <w:rFonts w:ascii="Arial" w:hAnsi="Arial" w:cs="Arial"/>
        </w:rPr>
      </w:pPr>
    </w:p>
    <w:p w14:paraId="4253021B" w14:textId="42E4BE5C" w:rsidR="00B03888" w:rsidRPr="00A40751" w:rsidRDefault="00B03888" w:rsidP="00B03888">
      <w:pPr>
        <w:pStyle w:val="fcasegauche"/>
        <w:tabs>
          <w:tab w:val="left" w:pos="851"/>
        </w:tabs>
        <w:ind w:left="851"/>
        <w:rPr>
          <w:rFonts w:ascii="Arial" w:hAnsi="Arial" w:cs="Arial"/>
          <w:b/>
          <w:bCs/>
        </w:rPr>
      </w:pPr>
      <w:r>
        <w:fldChar w:fldCharType="begin">
          <w:ffData>
            <w:name w:val=""/>
            <w:enabled/>
            <w:calcOnExit w:val="0"/>
            <w:checkBox>
              <w:size w:val="20"/>
              <w:default w:val="1"/>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w:t>
      </w:r>
      <w:r w:rsidRPr="00A40751">
        <w:rPr>
          <w:rFonts w:ascii="Arial" w:hAnsi="Arial" w:cs="Arial"/>
          <w:b/>
          <w:bCs/>
        </w:rPr>
        <w:t>lot n°</w:t>
      </w:r>
      <w:r w:rsidR="00920205">
        <w:rPr>
          <w:rFonts w:ascii="Arial" w:hAnsi="Arial" w:cs="Arial"/>
          <w:b/>
          <w:bCs/>
        </w:rPr>
        <w:t>3</w:t>
      </w:r>
      <w:r w:rsidR="00920205" w:rsidRPr="00583E18">
        <w:rPr>
          <w:rFonts w:ascii="Arial" w:hAnsi="Arial" w:cs="Arial"/>
          <w:b/>
          <w:bCs/>
        </w:rPr>
        <w:t xml:space="preserve"> -</w:t>
      </w:r>
      <w:r w:rsidR="00920205">
        <w:rPr>
          <w:rFonts w:ascii="Arial" w:hAnsi="Arial" w:cs="Arial"/>
          <w:b/>
          <w:bCs/>
        </w:rPr>
        <w:t xml:space="preserve"> </w:t>
      </w:r>
      <w:r w:rsidR="00920205" w:rsidRPr="00ED6DED">
        <w:rPr>
          <w:rFonts w:ascii="Arial" w:hAnsi="Arial" w:cs="Arial"/>
          <w:b/>
          <w:bCs/>
        </w:rPr>
        <w:t>Analyser les points nodaux en vigueur dans le SDAGE</w:t>
      </w:r>
    </w:p>
    <w:p w14:paraId="0584AE0A" w14:textId="77777777" w:rsidR="00B03888" w:rsidRDefault="00B03888" w:rsidP="00B03888">
      <w:pPr>
        <w:pStyle w:val="fcasegauche"/>
        <w:tabs>
          <w:tab w:val="left" w:pos="851"/>
        </w:tabs>
        <w:spacing w:after="0"/>
        <w:ind w:left="0" w:firstLine="0"/>
        <w:rPr>
          <w:rFonts w:ascii="Arial" w:hAnsi="Arial" w:cs="Arial"/>
        </w:rPr>
      </w:pPr>
    </w:p>
    <w:p w14:paraId="658C30C6" w14:textId="77777777" w:rsidR="00B03888" w:rsidRDefault="00B03888" w:rsidP="00B03888">
      <w:pPr>
        <w:pStyle w:val="fcasegauche"/>
        <w:tabs>
          <w:tab w:val="left" w:pos="851"/>
        </w:tabs>
        <w:spacing w:before="120" w:after="0"/>
        <w:ind w:left="426" w:firstLine="0"/>
        <w:rPr>
          <w:rFonts w:ascii="Arial" w:hAnsi="Arial" w:cs="Arial"/>
          <w:iCs/>
        </w:rPr>
      </w:pPr>
    </w:p>
    <w:p w14:paraId="4E37F611"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53E7D7B8" w14:textId="77777777" w:rsidR="00B03888" w:rsidRDefault="00B03888" w:rsidP="00B03888">
      <w:pPr>
        <w:pStyle w:val="fcasegauche"/>
        <w:tabs>
          <w:tab w:val="left" w:pos="851"/>
        </w:tabs>
        <w:spacing w:after="0"/>
        <w:rPr>
          <w:rFonts w:ascii="Arial" w:hAnsi="Arial" w:cs="Arial"/>
        </w:rPr>
      </w:pPr>
    </w:p>
    <w:p w14:paraId="004B9D1E" w14:textId="77777777" w:rsidR="00B03888" w:rsidRDefault="00B03888" w:rsidP="00B0388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6FD73142" w14:textId="77777777" w:rsidR="00B03888" w:rsidRDefault="00B03888" w:rsidP="00B03888">
      <w:pPr>
        <w:pStyle w:val="fcasegauche"/>
        <w:tabs>
          <w:tab w:val="left" w:pos="851"/>
        </w:tabs>
        <w:spacing w:after="0"/>
        <w:rPr>
          <w:rFonts w:ascii="Arial" w:hAnsi="Arial" w:cs="Arial"/>
        </w:rPr>
      </w:pPr>
    </w:p>
    <w:p w14:paraId="2D899502" w14:textId="77777777" w:rsidR="00B03888" w:rsidRDefault="00B03888" w:rsidP="00B03888">
      <w:pPr>
        <w:pStyle w:val="fcasegauche"/>
        <w:tabs>
          <w:tab w:val="left" w:pos="851"/>
        </w:tabs>
        <w:spacing w:after="0"/>
        <w:rPr>
          <w:rFonts w:ascii="Arial" w:hAnsi="Arial" w:cs="Arial"/>
        </w:rPr>
      </w:pPr>
    </w:p>
    <w:p w14:paraId="60D0E024" w14:textId="77777777" w:rsidR="00B03888" w:rsidRDefault="00B03888" w:rsidP="00B03888">
      <w:pPr>
        <w:pStyle w:val="fcasegauche"/>
        <w:tabs>
          <w:tab w:val="left" w:pos="851"/>
        </w:tabs>
        <w:spacing w:after="0"/>
        <w:rPr>
          <w:rFonts w:ascii="Arial" w:hAnsi="Arial" w:cs="Arial"/>
        </w:rPr>
      </w:pPr>
    </w:p>
    <w:p w14:paraId="4833AA28" w14:textId="77777777" w:rsidR="00B03888" w:rsidRDefault="00B03888" w:rsidP="00B03888">
      <w:pPr>
        <w:pStyle w:val="fcasegauche"/>
        <w:numPr>
          <w:ilvl w:val="0"/>
          <w:numId w:val="3"/>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01139BA6" w14:textId="77777777" w:rsidR="00B03888" w:rsidRDefault="00B03888" w:rsidP="00B03888">
      <w:pPr>
        <w:pStyle w:val="fcasegauche"/>
        <w:tabs>
          <w:tab w:val="left" w:pos="851"/>
        </w:tabs>
        <w:spacing w:after="0"/>
        <w:ind w:left="0" w:firstLine="0"/>
        <w:rPr>
          <w:rFonts w:ascii="Arial" w:hAnsi="Arial" w:cs="Arial"/>
        </w:rPr>
      </w:pPr>
    </w:p>
    <w:p w14:paraId="6846DDFC" w14:textId="77777777" w:rsidR="00B03888" w:rsidRDefault="00B03888" w:rsidP="00B03888">
      <w:pPr>
        <w:pStyle w:val="fcasegauche"/>
        <w:tabs>
          <w:tab w:val="left" w:pos="851"/>
        </w:tabs>
        <w:spacing w:after="0"/>
        <w:ind w:left="0" w:firstLine="0"/>
        <w:rPr>
          <w:rFonts w:ascii="Arial" w:hAnsi="Arial" w:cs="Arial"/>
        </w:rPr>
      </w:pPr>
    </w:p>
    <w:p w14:paraId="01BEEC9C" w14:textId="77777777" w:rsidR="00B03888" w:rsidRDefault="00B03888" w:rsidP="00B03888">
      <w:pPr>
        <w:pStyle w:val="fcasegauche"/>
        <w:tabs>
          <w:tab w:val="left" w:pos="851"/>
        </w:tabs>
        <w:spacing w:after="0"/>
        <w:ind w:left="0" w:firstLine="0"/>
        <w:rPr>
          <w:rFonts w:ascii="Arial" w:hAnsi="Arial" w:cs="Arial"/>
        </w:rPr>
      </w:pPr>
    </w:p>
    <w:p w14:paraId="045174A4" w14:textId="77777777" w:rsidR="00B03888" w:rsidRDefault="00B03888" w:rsidP="00B0388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144B57C9" w14:textId="77777777" w:rsidTr="0051446C">
        <w:tc>
          <w:tcPr>
            <w:tcW w:w="10277" w:type="dxa"/>
            <w:shd w:val="clear" w:color="auto" w:fill="66CCFF"/>
          </w:tcPr>
          <w:p w14:paraId="43F47578" w14:textId="77777777" w:rsidR="00B03888" w:rsidRDefault="00B03888" w:rsidP="0051446C">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14:paraId="29736FAB" w14:textId="77777777" w:rsidR="00B03888" w:rsidRDefault="00B03888" w:rsidP="00B03888">
      <w:pPr>
        <w:tabs>
          <w:tab w:val="left" w:pos="851"/>
        </w:tabs>
      </w:pPr>
    </w:p>
    <w:p w14:paraId="4C8FCF0F" w14:textId="77777777" w:rsidR="00B03888" w:rsidRPr="001600A6" w:rsidRDefault="00B03888" w:rsidP="00B03888">
      <w:pPr>
        <w:pStyle w:val="Titre2"/>
        <w:numPr>
          <w:ilvl w:val="0"/>
          <w:numId w:val="1"/>
        </w:numPr>
        <w:tabs>
          <w:tab w:val="clear" w:pos="0"/>
          <w:tab w:val="left" w:pos="851"/>
          <w:tab w:val="left" w:pos="2268"/>
        </w:tabs>
        <w:ind w:left="0" w:firstLine="0"/>
        <w:rPr>
          <w:rFonts w:ascii="Arial" w:hAnsi="Arial" w:cs="Arial"/>
          <w:b/>
          <w:bCs/>
          <w:i/>
          <w:iCs/>
          <w:color w:val="auto"/>
          <w:sz w:val="18"/>
          <w:szCs w:val="18"/>
        </w:rPr>
      </w:pPr>
      <w:r w:rsidRPr="001600A6">
        <w:rPr>
          <w:rFonts w:ascii="Arial" w:hAnsi="Arial" w:cs="Arial"/>
          <w:b/>
          <w:bCs/>
          <w:color w:val="auto"/>
          <w:sz w:val="22"/>
          <w:szCs w:val="22"/>
        </w:rPr>
        <w:t>B1 - Identification et engagement du titulaire ou du groupement titulaire</w:t>
      </w:r>
    </w:p>
    <w:p w14:paraId="4407476B"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les cases correspondantes.)</w:t>
      </w:r>
    </w:p>
    <w:p w14:paraId="664BACF5" w14:textId="77777777" w:rsidR="00B03888" w:rsidRDefault="00B03888" w:rsidP="00B03888">
      <w:pPr>
        <w:tabs>
          <w:tab w:val="left" w:pos="851"/>
        </w:tabs>
        <w:rPr>
          <w:rFonts w:ascii="Arial" w:hAnsi="Arial" w:cs="Arial"/>
        </w:rPr>
      </w:pPr>
    </w:p>
    <w:p w14:paraId="00373216" w14:textId="77777777" w:rsidR="00B03888" w:rsidRDefault="00B03888" w:rsidP="00B03888">
      <w:pPr>
        <w:tabs>
          <w:tab w:val="left" w:pos="851"/>
        </w:tabs>
        <w:jc w:val="both"/>
      </w:pPr>
      <w:r>
        <w:rPr>
          <w:rFonts w:ascii="Arial" w:hAnsi="Arial" w:cs="Arial"/>
        </w:rPr>
        <w:t>Après avoir pris connaissance des pièces constitutives du marché public suivantes,</w:t>
      </w:r>
    </w:p>
    <w:p w14:paraId="60892BDD"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B3B99">
        <w:fldChar w:fldCharType="separate"/>
      </w:r>
      <w:r>
        <w:fldChar w:fldCharType="end"/>
      </w:r>
      <w:r>
        <w:rPr>
          <w:rFonts w:ascii="Arial" w:hAnsi="Arial" w:cs="Arial"/>
          <w:lang w:val="en-GB"/>
        </w:rPr>
        <w:t xml:space="preserve"> CCAP de la consultation n°2025-066</w:t>
      </w:r>
    </w:p>
    <w:p w14:paraId="0964AE22"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B3B99">
        <w:fldChar w:fldCharType="separate"/>
      </w:r>
      <w:r>
        <w:fldChar w:fldCharType="end"/>
      </w:r>
      <w:r>
        <w:rPr>
          <w:rFonts w:ascii="Arial" w:hAnsi="Arial" w:cs="Arial"/>
          <w:lang w:val="en-GB"/>
        </w:rPr>
        <w:t xml:space="preserve"> </w:t>
      </w:r>
      <w:proofErr w:type="gramStart"/>
      <w:r>
        <w:rPr>
          <w:rFonts w:ascii="Arial" w:hAnsi="Arial" w:cs="Arial"/>
          <w:lang w:val="en-GB"/>
        </w:rPr>
        <w:t>CCAG :</w:t>
      </w:r>
      <w:proofErr w:type="gramEnd"/>
      <w:r>
        <w:rPr>
          <w:rFonts w:ascii="Arial" w:hAnsi="Arial" w:cs="Arial"/>
          <w:lang w:val="en-GB"/>
        </w:rPr>
        <w:t xml:space="preserve"> PI 2021</w:t>
      </w:r>
    </w:p>
    <w:p w14:paraId="7678FEFA" w14:textId="77777777" w:rsidR="00B03888" w:rsidRPr="00CD185D" w:rsidRDefault="00B03888" w:rsidP="00B0388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4B3B99">
        <w:fldChar w:fldCharType="separate"/>
      </w:r>
      <w:r>
        <w:fldChar w:fldCharType="end"/>
      </w:r>
      <w:r>
        <w:rPr>
          <w:rFonts w:ascii="Arial" w:hAnsi="Arial" w:cs="Arial"/>
          <w:lang w:val="en-GB"/>
        </w:rPr>
        <w:t xml:space="preserve"> CCTP de la consultation n°2025-066</w:t>
      </w:r>
    </w:p>
    <w:p w14:paraId="1ADAB89B" w14:textId="77777777" w:rsidR="00B03888" w:rsidRDefault="00B03888" w:rsidP="00B038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Autres</w:t>
      </w:r>
      <w:proofErr w:type="gramStart"/>
      <w:r>
        <w:rPr>
          <w:rFonts w:ascii="Arial" w:hAnsi="Arial" w:cs="Arial"/>
        </w:rPr>
        <w:t> :…</w:t>
      </w:r>
      <w:proofErr w:type="gramEnd"/>
      <w:r>
        <w:rPr>
          <w:rFonts w:ascii="Arial" w:hAnsi="Arial" w:cs="Arial"/>
        </w:rPr>
        <w:t>…………………………………………………………………………………………</w:t>
      </w:r>
    </w:p>
    <w:p w14:paraId="53E8C87B" w14:textId="77777777" w:rsidR="00B03888" w:rsidRDefault="00B03888" w:rsidP="00B03888">
      <w:pPr>
        <w:tabs>
          <w:tab w:val="left" w:pos="851"/>
        </w:tabs>
        <w:jc w:val="both"/>
        <w:rPr>
          <w:rFonts w:ascii="Arial" w:hAnsi="Arial" w:cs="Arial"/>
        </w:rPr>
      </w:pPr>
    </w:p>
    <w:p w14:paraId="245FFD0A" w14:textId="77777777" w:rsidR="00B03888" w:rsidRDefault="00B03888" w:rsidP="00B0388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117B20C2" w14:textId="77777777" w:rsidR="00B03888" w:rsidRDefault="00B03888" w:rsidP="00B03888">
      <w:pPr>
        <w:tabs>
          <w:tab w:val="left" w:pos="851"/>
        </w:tabs>
        <w:jc w:val="both"/>
        <w:rPr>
          <w:rFonts w:ascii="Arial" w:hAnsi="Arial" w:cs="Arial"/>
        </w:rPr>
      </w:pPr>
    </w:p>
    <w:p w14:paraId="3BA467D3" w14:textId="77777777" w:rsidR="00B03888" w:rsidRDefault="00B03888" w:rsidP="00B03888">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2D2FF015" w14:textId="77777777" w:rsidR="00B03888" w:rsidRDefault="00B03888" w:rsidP="00B03888">
      <w:pPr>
        <w:tabs>
          <w:tab w:val="left" w:pos="851"/>
        </w:tabs>
        <w:jc w:val="both"/>
        <w:rPr>
          <w:rFonts w:ascii="Arial" w:hAnsi="Arial" w:cs="Arial"/>
        </w:rPr>
      </w:pPr>
    </w:p>
    <w:p w14:paraId="231A14B8" w14:textId="77777777" w:rsidR="00B03888" w:rsidRDefault="00B03888" w:rsidP="00B03888">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3A99AE70"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7E8200EE" w14:textId="77777777" w:rsidR="00B03888" w:rsidRDefault="00B03888" w:rsidP="00B03888">
      <w:pPr>
        <w:tabs>
          <w:tab w:val="left" w:pos="851"/>
        </w:tabs>
        <w:jc w:val="both"/>
        <w:rPr>
          <w:rFonts w:ascii="Arial" w:hAnsi="Arial" w:cs="Arial"/>
        </w:rPr>
      </w:pPr>
    </w:p>
    <w:p w14:paraId="5C6AB97F" w14:textId="77777777" w:rsidR="00B03888" w:rsidRDefault="00B03888" w:rsidP="00B03888">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055B33E7" w14:textId="77777777" w:rsidR="00B03888" w:rsidRDefault="00B03888" w:rsidP="00B0388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6E2D493" w14:textId="77777777" w:rsidR="00B03888" w:rsidRDefault="00B03888" w:rsidP="00B03888">
      <w:pPr>
        <w:tabs>
          <w:tab w:val="left" w:pos="851"/>
        </w:tabs>
        <w:jc w:val="both"/>
        <w:rPr>
          <w:rFonts w:ascii="Arial" w:hAnsi="Arial" w:cs="Arial"/>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gridCol w:w="2410"/>
      </w:tblGrid>
      <w:tr w:rsidR="00B03888" w:rsidRPr="00C63FE1" w14:paraId="79ACB455" w14:textId="77777777" w:rsidTr="0051446C">
        <w:tc>
          <w:tcPr>
            <w:tcW w:w="2689" w:type="dxa"/>
            <w:shd w:val="clear" w:color="auto" w:fill="auto"/>
          </w:tcPr>
          <w:p w14:paraId="1701D2F6" w14:textId="77777777" w:rsidR="00B03888" w:rsidRPr="00A40751" w:rsidRDefault="00B03888" w:rsidP="0051446C">
            <w:pPr>
              <w:pStyle w:val="fcase1ertab"/>
              <w:tabs>
                <w:tab w:val="left" w:pos="851"/>
              </w:tabs>
              <w:ind w:left="0" w:firstLine="0"/>
              <w:jc w:val="left"/>
              <w:rPr>
                <w:rFonts w:ascii="Calibri" w:hAnsi="Calibri" w:cs="Arial"/>
                <w:sz w:val="22"/>
                <w:szCs w:val="22"/>
              </w:rPr>
            </w:pPr>
            <w:bookmarkStart w:id="1" w:name="_Hlk190771529"/>
            <w:r w:rsidRPr="00A40751">
              <w:rPr>
                <w:rFonts w:ascii="Calibri" w:hAnsi="Calibri" w:cs="Arial"/>
                <w:sz w:val="22"/>
                <w:szCs w:val="22"/>
              </w:rPr>
              <w:t>Organisme</w:t>
            </w:r>
          </w:p>
        </w:tc>
        <w:tc>
          <w:tcPr>
            <w:tcW w:w="4961" w:type="dxa"/>
            <w:shd w:val="clear" w:color="auto" w:fill="auto"/>
          </w:tcPr>
          <w:p w14:paraId="3C06ECC0"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Adresse</w:t>
            </w:r>
          </w:p>
        </w:tc>
        <w:tc>
          <w:tcPr>
            <w:tcW w:w="2410" w:type="dxa"/>
            <w:shd w:val="clear" w:color="auto" w:fill="auto"/>
          </w:tcPr>
          <w:p w14:paraId="70B5633B" w14:textId="77777777" w:rsidR="00B03888" w:rsidRPr="00A40751" w:rsidRDefault="00B03888" w:rsidP="0051446C">
            <w:pPr>
              <w:pStyle w:val="fcase1ertab"/>
              <w:tabs>
                <w:tab w:val="left" w:pos="851"/>
              </w:tabs>
              <w:ind w:left="0" w:firstLine="0"/>
              <w:jc w:val="left"/>
              <w:rPr>
                <w:rFonts w:ascii="Calibri" w:hAnsi="Calibri" w:cs="Arial"/>
                <w:sz w:val="22"/>
                <w:szCs w:val="22"/>
              </w:rPr>
            </w:pPr>
            <w:r w:rsidRPr="00A40751">
              <w:rPr>
                <w:rFonts w:ascii="Calibri" w:hAnsi="Calibri" w:cs="Arial"/>
                <w:sz w:val="22"/>
                <w:szCs w:val="22"/>
              </w:rPr>
              <w:t>SIRET</w:t>
            </w:r>
          </w:p>
        </w:tc>
      </w:tr>
      <w:tr w:rsidR="00B03888" w:rsidRPr="00FE6397" w14:paraId="432E9604" w14:textId="77777777" w:rsidTr="001600A6">
        <w:trPr>
          <w:trHeight w:val="1325"/>
        </w:trPr>
        <w:tc>
          <w:tcPr>
            <w:tcW w:w="2689" w:type="dxa"/>
            <w:shd w:val="clear" w:color="auto" w:fill="auto"/>
            <w:vAlign w:val="center"/>
          </w:tcPr>
          <w:p w14:paraId="718F2247" w14:textId="77777777" w:rsidR="00B03888" w:rsidRPr="00C63FE1" w:rsidRDefault="00B03888" w:rsidP="0051446C">
            <w:pPr>
              <w:jc w:val="center"/>
              <w:rPr>
                <w:rFonts w:ascii="Calibri" w:hAnsi="Calibri" w:cs="Arial"/>
                <w:color w:val="000000"/>
                <w:sz w:val="22"/>
                <w:szCs w:val="22"/>
                <w:highlight w:val="yellow"/>
              </w:rPr>
            </w:pPr>
          </w:p>
        </w:tc>
        <w:tc>
          <w:tcPr>
            <w:tcW w:w="4961" w:type="dxa"/>
            <w:shd w:val="clear" w:color="auto" w:fill="auto"/>
            <w:vAlign w:val="center"/>
          </w:tcPr>
          <w:p w14:paraId="1B22F24F" w14:textId="77777777" w:rsidR="00B03888" w:rsidRPr="008A7BE3" w:rsidRDefault="00B03888" w:rsidP="0051446C">
            <w:pPr>
              <w:jc w:val="center"/>
              <w:rPr>
                <w:rFonts w:ascii="Calibri" w:hAnsi="Calibri"/>
                <w:color w:val="000000"/>
                <w:sz w:val="22"/>
                <w:szCs w:val="22"/>
              </w:rPr>
            </w:pPr>
          </w:p>
        </w:tc>
        <w:tc>
          <w:tcPr>
            <w:tcW w:w="2410" w:type="dxa"/>
            <w:shd w:val="clear" w:color="auto" w:fill="auto"/>
            <w:vAlign w:val="center"/>
          </w:tcPr>
          <w:p w14:paraId="26B6858F" w14:textId="77777777" w:rsidR="00B03888" w:rsidRPr="008A7BE3" w:rsidRDefault="00B03888" w:rsidP="0051446C">
            <w:pPr>
              <w:jc w:val="center"/>
              <w:rPr>
                <w:rFonts w:ascii="Calibri" w:hAnsi="Calibri"/>
                <w:color w:val="000000"/>
              </w:rPr>
            </w:pPr>
          </w:p>
        </w:tc>
      </w:tr>
      <w:bookmarkEnd w:id="1"/>
    </w:tbl>
    <w:p w14:paraId="6D3DF3D6" w14:textId="77777777" w:rsidR="00B03888" w:rsidRDefault="00B03888" w:rsidP="00B03888">
      <w:pPr>
        <w:tabs>
          <w:tab w:val="left" w:pos="851"/>
        </w:tabs>
        <w:jc w:val="both"/>
        <w:rPr>
          <w:rFonts w:ascii="Arial" w:hAnsi="Arial" w:cs="Arial"/>
        </w:rPr>
      </w:pPr>
    </w:p>
    <w:p w14:paraId="79EA700A" w14:textId="77777777" w:rsidR="00B03888" w:rsidRDefault="00B03888" w:rsidP="00B03888">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31D93109" w14:textId="77777777" w:rsidR="00B03888" w:rsidRDefault="00B03888" w:rsidP="00B0388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43AF46B" w14:textId="77777777" w:rsidR="00B03888" w:rsidRDefault="00B03888" w:rsidP="00B03888">
      <w:pPr>
        <w:pStyle w:val="fcase1ertab"/>
        <w:tabs>
          <w:tab w:val="left" w:pos="851"/>
        </w:tabs>
        <w:ind w:left="0" w:firstLine="0"/>
        <w:rPr>
          <w:rFonts w:ascii="Arial" w:hAnsi="Arial" w:cs="Arial"/>
        </w:rPr>
      </w:pPr>
    </w:p>
    <w:p w14:paraId="14BF9806" w14:textId="77777777" w:rsidR="00B03888" w:rsidRDefault="00B03888" w:rsidP="00B03888">
      <w:pPr>
        <w:pStyle w:val="fcase1ertab"/>
        <w:tabs>
          <w:tab w:val="left" w:pos="851"/>
        </w:tabs>
        <w:ind w:left="0" w:firstLine="0"/>
        <w:rPr>
          <w:rFonts w:ascii="Arial" w:hAnsi="Arial" w:cs="Arial"/>
        </w:rPr>
      </w:pPr>
    </w:p>
    <w:p w14:paraId="467FF167" w14:textId="77777777" w:rsidR="00B03888" w:rsidRDefault="00B03888" w:rsidP="00B03888">
      <w:pPr>
        <w:pStyle w:val="fcase1ertab"/>
        <w:tabs>
          <w:tab w:val="left" w:pos="851"/>
        </w:tabs>
        <w:ind w:left="0" w:firstLine="0"/>
        <w:rPr>
          <w:rFonts w:ascii="Arial" w:hAnsi="Arial" w:cs="Arial"/>
        </w:rPr>
      </w:pPr>
    </w:p>
    <w:p w14:paraId="5A2317A0" w14:textId="77777777" w:rsidR="00F2063C" w:rsidRDefault="00F2063C" w:rsidP="00B03888">
      <w:pPr>
        <w:pStyle w:val="fcase1ertab"/>
        <w:tabs>
          <w:tab w:val="left" w:pos="851"/>
        </w:tabs>
        <w:ind w:left="0" w:firstLine="0"/>
        <w:rPr>
          <w:rFonts w:ascii="Arial" w:hAnsi="Arial" w:cs="Arial"/>
        </w:rPr>
      </w:pPr>
    </w:p>
    <w:p w14:paraId="355CC8C5" w14:textId="77777777" w:rsidR="00B03888" w:rsidRDefault="00B03888" w:rsidP="00B03888">
      <w:pPr>
        <w:pStyle w:val="fcase1ertab"/>
        <w:tabs>
          <w:tab w:val="left" w:pos="851"/>
        </w:tabs>
        <w:ind w:left="0" w:firstLine="0"/>
      </w:pPr>
      <w:proofErr w:type="gramStart"/>
      <w:r>
        <w:rPr>
          <w:rFonts w:ascii="Arial" w:hAnsi="Arial" w:cs="Arial"/>
        </w:rPr>
        <w:t>à</w:t>
      </w:r>
      <w:proofErr w:type="gramEnd"/>
      <w:r>
        <w:rPr>
          <w:rFonts w:ascii="Arial" w:hAnsi="Arial" w:cs="Arial"/>
        </w:rPr>
        <w:t xml:space="preserve"> exécuter les prestations demandées :</w:t>
      </w:r>
    </w:p>
    <w:p w14:paraId="438F0AED"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w:t>
      </w:r>
      <w:r w:rsidRPr="00A40751">
        <w:rPr>
          <w:rFonts w:ascii="Arial" w:hAnsi="Arial" w:cs="Arial"/>
        </w:rPr>
        <w:t>dans le bordereau de prix unitaires joint au présent acte d’engagement et constituant l’annexe financière</w:t>
      </w:r>
      <w:r>
        <w:rPr>
          <w:rFonts w:ascii="Arial" w:hAnsi="Arial" w:cs="Arial"/>
        </w:rPr>
        <w:t xml:space="preserve"> pour la partie à bons de commande ;</w:t>
      </w:r>
    </w:p>
    <w:p w14:paraId="62698CC4" w14:textId="77777777" w:rsidR="001600A6" w:rsidRDefault="001600A6" w:rsidP="00B03888">
      <w:pPr>
        <w:pStyle w:val="fcase1ertab"/>
        <w:tabs>
          <w:tab w:val="clear" w:pos="426"/>
          <w:tab w:val="left" w:pos="851"/>
        </w:tabs>
        <w:spacing w:before="120"/>
        <w:ind w:left="0" w:firstLine="851"/>
      </w:pPr>
    </w:p>
    <w:p w14:paraId="61A30C5F" w14:textId="77777777" w:rsidR="00B03888" w:rsidRDefault="00B03888" w:rsidP="00B0388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 xml:space="preserve"> Taux de la TVA : 20%</w:t>
      </w:r>
    </w:p>
    <w:p w14:paraId="658E7C37" w14:textId="77777777" w:rsidR="001600A6" w:rsidRDefault="001600A6" w:rsidP="00B03888">
      <w:pPr>
        <w:tabs>
          <w:tab w:val="left" w:pos="426"/>
          <w:tab w:val="left" w:pos="851"/>
        </w:tabs>
        <w:spacing w:before="120"/>
        <w:ind w:left="1701"/>
        <w:jc w:val="both"/>
      </w:pPr>
    </w:p>
    <w:p w14:paraId="471E9664" w14:textId="77777777" w:rsidR="00B03888" w:rsidRDefault="00B03888" w:rsidP="00B03888">
      <w:pPr>
        <w:tabs>
          <w:tab w:val="left" w:pos="426"/>
          <w:tab w:val="left" w:pos="851"/>
        </w:tabs>
        <w:spacing w:before="120"/>
        <w:jc w:val="both"/>
      </w:pPr>
      <w:r>
        <w:t>Et pour la partie forfaitaire :</w:t>
      </w:r>
    </w:p>
    <w:p w14:paraId="7B7C5A28" w14:textId="77777777" w:rsidR="00B03888" w:rsidRDefault="00B03888" w:rsidP="00B0388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 xml:space="preserve"> Montant hors taxes</w:t>
      </w:r>
      <w:r>
        <w:rPr>
          <w:rStyle w:val="Caractresdenotedebasdepage"/>
        </w:rPr>
        <w:footnoteReference w:id="2"/>
      </w:r>
      <w:r>
        <w:rPr>
          <w:rStyle w:val="Caractresdenotedebasdepage"/>
        </w:rPr>
        <w:t> </w:t>
      </w:r>
      <w:r>
        <w:t>:</w:t>
      </w:r>
    </w:p>
    <w:p w14:paraId="6C9BBCF2" w14:textId="77777777" w:rsidR="00B03888" w:rsidRDefault="00B03888" w:rsidP="00B03888">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DAC790A" w14:textId="77777777" w:rsidR="00B03888" w:rsidRDefault="00B03888" w:rsidP="00B03888">
      <w:pPr>
        <w:pStyle w:val="fcase1ertab"/>
        <w:tabs>
          <w:tab w:val="left" w:pos="851"/>
        </w:tabs>
        <w:spacing w:before="120"/>
        <w:ind w:left="2268" w:firstLine="0"/>
      </w:pPr>
      <w:r>
        <w:rPr>
          <w:rFonts w:ascii="Arial" w:hAnsi="Arial" w:cs="Arial"/>
        </w:rPr>
        <w:t>Montant hors taxes arrêté en lettres à : ………………………………………………………...................................</w:t>
      </w:r>
    </w:p>
    <w:p w14:paraId="4CAC487A" w14:textId="77777777" w:rsidR="00B03888" w:rsidRDefault="00B03888" w:rsidP="00B0388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 xml:space="preserve"> Montant TTC</w:t>
      </w:r>
      <w:r>
        <w:rPr>
          <w:rStyle w:val="Caractresdenotedebasdepage"/>
        </w:rPr>
        <w:footnoteReference w:customMarkFollows="1" w:id="3"/>
        <w:t>4 </w:t>
      </w:r>
      <w:r>
        <w:t>:</w:t>
      </w:r>
    </w:p>
    <w:p w14:paraId="086553FB" w14:textId="77777777" w:rsidR="00B03888" w:rsidRDefault="00B03888" w:rsidP="00B03888">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325367A0" w14:textId="77777777" w:rsidR="00B03888" w:rsidRDefault="00B03888" w:rsidP="00B03888">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44BB3BBE" w14:textId="77777777" w:rsidR="00B03888" w:rsidRDefault="00B03888" w:rsidP="00B03888">
      <w:pPr>
        <w:pStyle w:val="fcasegauche"/>
        <w:tabs>
          <w:tab w:val="left" w:pos="851"/>
        </w:tabs>
        <w:spacing w:after="0"/>
        <w:ind w:left="0" w:firstLine="0"/>
        <w:rPr>
          <w:rFonts w:ascii="Arial" w:hAnsi="Arial" w:cs="Arial"/>
        </w:rPr>
      </w:pPr>
    </w:p>
    <w:p w14:paraId="5DEFC0F6" w14:textId="295FE7DC" w:rsidR="00B03888" w:rsidRDefault="00B03888" w:rsidP="00B03888">
      <w:pPr>
        <w:pStyle w:val="fcase1ertab"/>
        <w:tabs>
          <w:tab w:val="clear" w:pos="426"/>
          <w:tab w:val="left" w:pos="851"/>
        </w:tabs>
        <w:spacing w:before="120"/>
        <w:jc w:val="left"/>
        <w:rPr>
          <w:rFonts w:ascii="Calibri" w:hAnsi="Calibri"/>
          <w:sz w:val="22"/>
          <w:szCs w:val="22"/>
        </w:rPr>
      </w:pPr>
      <w:r w:rsidRPr="00C63FE1">
        <w:rPr>
          <w:rFonts w:ascii="Calibri" w:hAnsi="Calibri"/>
          <w:sz w:val="22"/>
          <w:szCs w:val="22"/>
        </w:rPr>
        <w:t xml:space="preserve">dans la limite du montant maximum annuel de </w:t>
      </w:r>
      <w:r w:rsidR="00920205">
        <w:rPr>
          <w:rFonts w:ascii="Calibri" w:hAnsi="Calibri"/>
          <w:b/>
          <w:bCs/>
          <w:sz w:val="22"/>
          <w:szCs w:val="22"/>
        </w:rPr>
        <w:t>1</w:t>
      </w:r>
      <w:r w:rsidRPr="00C63FE1">
        <w:rPr>
          <w:rFonts w:ascii="Calibri" w:hAnsi="Calibri"/>
          <w:b/>
          <w:bCs/>
          <w:sz w:val="22"/>
          <w:szCs w:val="22"/>
        </w:rPr>
        <w:t>5</w:t>
      </w:r>
      <w:r>
        <w:rPr>
          <w:rFonts w:ascii="Calibri" w:hAnsi="Calibri"/>
          <w:b/>
          <w:bCs/>
          <w:sz w:val="22"/>
          <w:szCs w:val="22"/>
        </w:rPr>
        <w:t>0</w:t>
      </w:r>
      <w:r w:rsidRPr="00C63FE1">
        <w:rPr>
          <w:rFonts w:ascii="Calibri" w:hAnsi="Calibri"/>
          <w:b/>
          <w:bCs/>
          <w:sz w:val="22"/>
          <w:szCs w:val="22"/>
        </w:rPr>
        <w:t> 000 €</w:t>
      </w:r>
      <w:r w:rsidRPr="00C63FE1">
        <w:rPr>
          <w:rFonts w:ascii="Calibri" w:hAnsi="Calibri"/>
          <w:sz w:val="22"/>
          <w:szCs w:val="22"/>
        </w:rPr>
        <w:t xml:space="preserve"> HT.</w:t>
      </w:r>
    </w:p>
    <w:p w14:paraId="07B6296D" w14:textId="77777777" w:rsidR="001600A6" w:rsidRDefault="001600A6" w:rsidP="00B03888">
      <w:pPr>
        <w:tabs>
          <w:tab w:val="left" w:pos="851"/>
          <w:tab w:val="left" w:pos="6237"/>
        </w:tabs>
        <w:rPr>
          <w:rFonts w:ascii="Arial" w:hAnsi="Arial" w:cs="Arial"/>
          <w:b/>
          <w:sz w:val="22"/>
          <w:szCs w:val="22"/>
        </w:rPr>
      </w:pPr>
    </w:p>
    <w:p w14:paraId="67C1039A" w14:textId="77777777" w:rsidR="001600A6" w:rsidRDefault="001600A6" w:rsidP="00B03888">
      <w:pPr>
        <w:tabs>
          <w:tab w:val="left" w:pos="851"/>
          <w:tab w:val="left" w:pos="6237"/>
        </w:tabs>
        <w:rPr>
          <w:rFonts w:ascii="Arial" w:hAnsi="Arial" w:cs="Arial"/>
          <w:b/>
          <w:sz w:val="22"/>
          <w:szCs w:val="22"/>
        </w:rPr>
      </w:pPr>
    </w:p>
    <w:p w14:paraId="0480A723" w14:textId="77777777" w:rsidR="001600A6" w:rsidRDefault="001600A6" w:rsidP="00B03888">
      <w:pPr>
        <w:tabs>
          <w:tab w:val="left" w:pos="851"/>
          <w:tab w:val="left" w:pos="6237"/>
        </w:tabs>
        <w:rPr>
          <w:rFonts w:ascii="Arial" w:hAnsi="Arial" w:cs="Arial"/>
          <w:b/>
          <w:sz w:val="22"/>
          <w:szCs w:val="22"/>
        </w:rPr>
      </w:pPr>
    </w:p>
    <w:p w14:paraId="37043BC9" w14:textId="77777777" w:rsidR="001600A6" w:rsidRDefault="001600A6" w:rsidP="00B03888">
      <w:pPr>
        <w:tabs>
          <w:tab w:val="left" w:pos="851"/>
          <w:tab w:val="left" w:pos="6237"/>
        </w:tabs>
        <w:rPr>
          <w:rFonts w:ascii="Arial" w:hAnsi="Arial" w:cs="Arial"/>
          <w:b/>
          <w:sz w:val="22"/>
          <w:szCs w:val="22"/>
        </w:rPr>
      </w:pPr>
    </w:p>
    <w:p w14:paraId="78E3EA7B" w14:textId="569897CB" w:rsidR="00B03888" w:rsidRDefault="00B03888" w:rsidP="00B0388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14:paraId="5AA766B2" w14:textId="77777777" w:rsidR="00B03888" w:rsidRDefault="00B03888" w:rsidP="00B03888">
      <w:pPr>
        <w:pStyle w:val="fcase1ertab"/>
        <w:tabs>
          <w:tab w:val="left" w:pos="851"/>
        </w:tabs>
        <w:rPr>
          <w:rFonts w:ascii="Arial" w:hAnsi="Arial" w:cs="Arial"/>
        </w:rPr>
      </w:pPr>
      <w:r>
        <w:rPr>
          <w:rFonts w:ascii="Arial" w:hAnsi="Arial" w:cs="Arial"/>
          <w:i/>
          <w:iCs/>
          <w:sz w:val="18"/>
          <w:szCs w:val="18"/>
        </w:rPr>
        <w:t>(En cas de groupement d’opérateurs économiques.)</w:t>
      </w:r>
    </w:p>
    <w:p w14:paraId="631B97CC" w14:textId="77777777" w:rsidR="00B03888" w:rsidRDefault="00B03888" w:rsidP="00B03888">
      <w:pPr>
        <w:tabs>
          <w:tab w:val="left" w:pos="851"/>
          <w:tab w:val="left" w:pos="6237"/>
        </w:tabs>
        <w:rPr>
          <w:rFonts w:ascii="Arial" w:hAnsi="Arial" w:cs="Arial"/>
          <w:i/>
          <w:iCs/>
          <w:sz w:val="18"/>
          <w:szCs w:val="18"/>
        </w:rPr>
      </w:pPr>
    </w:p>
    <w:p w14:paraId="349B64D9" w14:textId="77777777" w:rsidR="00B03888" w:rsidRDefault="00B03888" w:rsidP="00B03888">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14:paraId="48789659"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52CB30A"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Cs/>
        </w:rPr>
        <w:t xml:space="preserve"> </w:t>
      </w:r>
      <w:r>
        <w:rPr>
          <w:rFonts w:ascii="Arial" w:hAnsi="Arial" w:cs="Arial"/>
        </w:rPr>
        <w:t>solidaire</w:t>
      </w:r>
    </w:p>
    <w:p w14:paraId="2EDD7740" w14:textId="77777777" w:rsidR="00B03888" w:rsidRDefault="00B03888" w:rsidP="00B0388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B03888" w14:paraId="198C60CC" w14:textId="77777777" w:rsidTr="0051446C">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134AC51" w14:textId="77777777" w:rsidR="00B03888" w:rsidRDefault="00B03888" w:rsidP="0051446C">
            <w:pPr>
              <w:tabs>
                <w:tab w:val="left" w:pos="851"/>
              </w:tabs>
              <w:jc w:val="center"/>
              <w:rPr>
                <w:rFonts w:ascii="Arial" w:hAnsi="Arial" w:cs="Arial"/>
                <w:b/>
              </w:rPr>
            </w:pPr>
            <w:r>
              <w:rPr>
                <w:rFonts w:ascii="Arial" w:hAnsi="Arial" w:cs="Arial"/>
                <w:b/>
              </w:rPr>
              <w:t xml:space="preserve">Désignation des membres </w:t>
            </w:r>
          </w:p>
          <w:p w14:paraId="5CC35FA3" w14:textId="77777777" w:rsidR="00B03888" w:rsidRDefault="00B03888" w:rsidP="0051446C">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38E39B" w14:textId="77777777" w:rsidR="00B03888" w:rsidRPr="001600A6" w:rsidRDefault="00B03888" w:rsidP="00B03888">
            <w:pPr>
              <w:pStyle w:val="Titre5"/>
              <w:numPr>
                <w:ilvl w:val="0"/>
                <w:numId w:val="1"/>
              </w:numPr>
              <w:tabs>
                <w:tab w:val="clear" w:pos="0"/>
                <w:tab w:val="left" w:pos="851"/>
              </w:tabs>
              <w:ind w:left="0" w:hanging="1008"/>
              <w:jc w:val="center"/>
              <w:rPr>
                <w:b/>
                <w:i/>
                <w:color w:val="auto"/>
              </w:rPr>
            </w:pPr>
            <w:r w:rsidRPr="001600A6">
              <w:rPr>
                <w:b/>
                <w:i/>
                <w:color w:val="auto"/>
              </w:rPr>
              <w:t>Prestations exécutées par les membres</w:t>
            </w:r>
          </w:p>
          <w:p w14:paraId="77808C1E" w14:textId="77777777" w:rsidR="00B03888" w:rsidRDefault="00B03888" w:rsidP="00B03888">
            <w:pPr>
              <w:pStyle w:val="Titre5"/>
              <w:numPr>
                <w:ilvl w:val="0"/>
                <w:numId w:val="1"/>
              </w:numPr>
              <w:tabs>
                <w:tab w:val="clear" w:pos="0"/>
                <w:tab w:val="left" w:pos="851"/>
              </w:tabs>
              <w:ind w:left="0" w:hanging="1008"/>
              <w:jc w:val="center"/>
              <w:rPr>
                <w:b/>
              </w:rPr>
            </w:pPr>
            <w:proofErr w:type="gramStart"/>
            <w:r w:rsidRPr="001600A6">
              <w:rPr>
                <w:b/>
                <w:i/>
                <w:color w:val="auto"/>
              </w:rPr>
              <w:t>du</w:t>
            </w:r>
            <w:proofErr w:type="gramEnd"/>
            <w:r w:rsidRPr="001600A6">
              <w:rPr>
                <w:b/>
                <w:i/>
                <w:color w:val="auto"/>
              </w:rPr>
              <w:t xml:space="preserve"> groupement conjoint</w:t>
            </w:r>
          </w:p>
        </w:tc>
      </w:tr>
      <w:tr w:rsidR="00B03888" w14:paraId="21DC1856" w14:textId="77777777" w:rsidTr="0051446C">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96A3C5D" w14:textId="77777777" w:rsidR="00B03888" w:rsidRDefault="00B03888" w:rsidP="0051446C">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B9A95D9" w14:textId="77777777" w:rsidR="00B03888" w:rsidRDefault="00B03888" w:rsidP="0051446C">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738C69" w14:textId="77777777" w:rsidR="00B03888" w:rsidRDefault="00B03888" w:rsidP="0051446C">
            <w:pPr>
              <w:tabs>
                <w:tab w:val="left" w:pos="851"/>
              </w:tabs>
              <w:jc w:val="center"/>
              <w:rPr>
                <w:rFonts w:ascii="Arial" w:hAnsi="Arial" w:cs="Arial"/>
                <w:b/>
              </w:rPr>
            </w:pPr>
            <w:r>
              <w:rPr>
                <w:rFonts w:ascii="Arial" w:hAnsi="Arial" w:cs="Arial"/>
                <w:b/>
              </w:rPr>
              <w:t xml:space="preserve">Montant HT </w:t>
            </w:r>
          </w:p>
          <w:p w14:paraId="4FDE652C" w14:textId="77777777" w:rsidR="00B03888" w:rsidRDefault="00B03888" w:rsidP="0051446C">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B03888" w14:paraId="42F9DA4D" w14:textId="77777777" w:rsidTr="0051446C">
        <w:trPr>
          <w:trHeight w:val="1021"/>
        </w:trPr>
        <w:tc>
          <w:tcPr>
            <w:tcW w:w="4503" w:type="dxa"/>
            <w:tcBorders>
              <w:top w:val="single" w:sz="4" w:space="0" w:color="000000"/>
              <w:left w:val="single" w:sz="4" w:space="0" w:color="000000"/>
            </w:tcBorders>
            <w:shd w:val="clear" w:color="auto" w:fill="CCFFFF"/>
          </w:tcPr>
          <w:p w14:paraId="139E5C6F" w14:textId="77777777" w:rsidR="00B03888" w:rsidRDefault="00B03888" w:rsidP="0051446C">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D4CC2D9" w14:textId="77777777" w:rsidR="00B03888" w:rsidRDefault="00B03888" w:rsidP="0051446C">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4DBE555" w14:textId="77777777" w:rsidR="00B03888" w:rsidRDefault="00B03888" w:rsidP="0051446C">
            <w:pPr>
              <w:tabs>
                <w:tab w:val="left" w:pos="851"/>
              </w:tabs>
              <w:snapToGrid w:val="0"/>
              <w:jc w:val="both"/>
              <w:rPr>
                <w:rFonts w:ascii="Arial" w:hAnsi="Arial" w:cs="Arial"/>
              </w:rPr>
            </w:pPr>
          </w:p>
        </w:tc>
      </w:tr>
      <w:tr w:rsidR="00B03888" w14:paraId="4C6C076D" w14:textId="77777777" w:rsidTr="0051446C">
        <w:trPr>
          <w:trHeight w:val="1021"/>
        </w:trPr>
        <w:tc>
          <w:tcPr>
            <w:tcW w:w="4503" w:type="dxa"/>
            <w:tcBorders>
              <w:left w:val="single" w:sz="4" w:space="0" w:color="000000"/>
            </w:tcBorders>
            <w:shd w:val="clear" w:color="auto" w:fill="auto"/>
          </w:tcPr>
          <w:p w14:paraId="06388F72"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42E3C93A"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37AB947B" w14:textId="77777777" w:rsidR="00B03888" w:rsidRDefault="00B03888" w:rsidP="0051446C">
            <w:pPr>
              <w:tabs>
                <w:tab w:val="left" w:pos="851"/>
              </w:tabs>
              <w:snapToGrid w:val="0"/>
              <w:jc w:val="both"/>
              <w:rPr>
                <w:rFonts w:ascii="Arial" w:hAnsi="Arial" w:cs="Arial"/>
              </w:rPr>
            </w:pPr>
          </w:p>
        </w:tc>
      </w:tr>
      <w:tr w:rsidR="00B03888" w14:paraId="1E9B3D02" w14:textId="77777777" w:rsidTr="001600A6">
        <w:trPr>
          <w:trHeight w:val="799"/>
        </w:trPr>
        <w:tc>
          <w:tcPr>
            <w:tcW w:w="4503" w:type="dxa"/>
            <w:tcBorders>
              <w:left w:val="single" w:sz="4" w:space="0" w:color="000000"/>
              <w:bottom w:val="single" w:sz="4" w:space="0" w:color="000000"/>
            </w:tcBorders>
            <w:shd w:val="clear" w:color="auto" w:fill="CCFFFF"/>
          </w:tcPr>
          <w:p w14:paraId="6765CB25" w14:textId="77777777" w:rsidR="00B03888" w:rsidRDefault="00B03888" w:rsidP="0051446C">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72F2F85" w14:textId="77777777" w:rsidR="00B03888" w:rsidRDefault="00B03888" w:rsidP="0051446C">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83EDC6D" w14:textId="77777777" w:rsidR="00B03888" w:rsidRDefault="00B03888" w:rsidP="0051446C">
            <w:pPr>
              <w:tabs>
                <w:tab w:val="left" w:pos="851"/>
              </w:tabs>
              <w:snapToGrid w:val="0"/>
              <w:jc w:val="both"/>
              <w:rPr>
                <w:rFonts w:ascii="Arial" w:hAnsi="Arial" w:cs="Arial"/>
              </w:rPr>
            </w:pPr>
          </w:p>
        </w:tc>
      </w:tr>
    </w:tbl>
    <w:p w14:paraId="04AAF6B4" w14:textId="77777777" w:rsidR="00B03888" w:rsidRDefault="00B03888" w:rsidP="00B03888">
      <w:pPr>
        <w:pStyle w:val="fcasegauche"/>
        <w:tabs>
          <w:tab w:val="left" w:pos="851"/>
        </w:tabs>
        <w:spacing w:after="0"/>
        <w:ind w:left="0" w:firstLine="0"/>
        <w:rPr>
          <w:rFonts w:ascii="Arial" w:hAnsi="Arial" w:cs="Arial"/>
          <w:bCs/>
          <w:iCs/>
        </w:rPr>
      </w:pPr>
    </w:p>
    <w:p w14:paraId="41DF1D50" w14:textId="77777777" w:rsidR="00A87757" w:rsidRDefault="00A87757" w:rsidP="00B03888">
      <w:pPr>
        <w:pStyle w:val="fcase1ertab"/>
        <w:tabs>
          <w:tab w:val="left" w:pos="851"/>
        </w:tabs>
        <w:ind w:left="0" w:firstLine="0"/>
        <w:rPr>
          <w:rFonts w:ascii="Arial" w:hAnsi="Arial" w:cs="Arial"/>
          <w:b/>
          <w:sz w:val="22"/>
          <w:szCs w:val="22"/>
        </w:rPr>
      </w:pPr>
    </w:p>
    <w:p w14:paraId="2DC70985" w14:textId="14A2BAA6"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47C4FAA6" w14:textId="77777777" w:rsidR="00B03888" w:rsidRDefault="00B03888" w:rsidP="00B0388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AD08925"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D2A3E49" w14:textId="77777777" w:rsidR="00B03888" w:rsidRDefault="00B03888" w:rsidP="00B03888">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38A45B73"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45517F5"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1F84C8EE"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441D0B68" w14:textId="77777777" w:rsidR="00B03888" w:rsidRDefault="00B03888" w:rsidP="00B0388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94B706C"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4E249854"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6CF4B816"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03472193" w14:textId="77777777" w:rsidR="00B03888" w:rsidRDefault="00B03888" w:rsidP="00B03888">
      <w:pPr>
        <w:pStyle w:val="fcasegauche"/>
        <w:tabs>
          <w:tab w:val="left" w:pos="426"/>
          <w:tab w:val="left" w:pos="851"/>
        </w:tabs>
        <w:spacing w:after="0"/>
        <w:ind w:left="0" w:firstLine="0"/>
        <w:jc w:val="left"/>
        <w:rPr>
          <w:rFonts w:ascii="Arial" w:hAnsi="Arial" w:cs="Arial"/>
          <w:b/>
        </w:rPr>
      </w:pPr>
    </w:p>
    <w:p w14:paraId="5ADFC85C" w14:textId="77777777" w:rsidR="00B03888" w:rsidRDefault="00B03888" w:rsidP="00B0388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1"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14:paraId="561667F6" w14:textId="77777777" w:rsidR="00B03888" w:rsidRDefault="00B03888" w:rsidP="00B03888">
      <w:pPr>
        <w:tabs>
          <w:tab w:val="left" w:pos="426"/>
          <w:tab w:val="left" w:pos="851"/>
        </w:tabs>
        <w:rPr>
          <w:rFonts w:ascii="Arial" w:hAnsi="Arial" w:cs="Arial"/>
          <w:b/>
        </w:rPr>
      </w:pPr>
    </w:p>
    <w:p w14:paraId="349F207C" w14:textId="421E5CBB" w:rsidR="00B03888" w:rsidRDefault="00B03888" w:rsidP="00B0388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t>Oui</w:t>
      </w:r>
    </w:p>
    <w:p w14:paraId="57ADFFE6" w14:textId="77777777" w:rsidR="00B03888" w:rsidRDefault="00B03888" w:rsidP="00B03888">
      <w:pPr>
        <w:tabs>
          <w:tab w:val="left" w:pos="851"/>
        </w:tabs>
        <w:rPr>
          <w:rFonts w:ascii="Arial" w:hAnsi="Arial" w:cs="Arial"/>
          <w:b/>
        </w:rPr>
      </w:pPr>
      <w:r>
        <w:rPr>
          <w:rFonts w:ascii="Arial" w:hAnsi="Arial" w:cs="Arial"/>
          <w:i/>
          <w:sz w:val="18"/>
          <w:szCs w:val="18"/>
        </w:rPr>
        <w:t>(Cocher la case correspondante.)</w:t>
      </w:r>
    </w:p>
    <w:p w14:paraId="493F0600" w14:textId="77777777" w:rsidR="00B03888" w:rsidRDefault="00B03888" w:rsidP="00B03888">
      <w:pPr>
        <w:tabs>
          <w:tab w:val="left" w:pos="426"/>
          <w:tab w:val="left" w:pos="851"/>
        </w:tabs>
        <w:jc w:val="both"/>
        <w:rPr>
          <w:rFonts w:ascii="Arial" w:hAnsi="Arial" w:cs="Arial"/>
          <w:b/>
        </w:rPr>
      </w:pPr>
    </w:p>
    <w:p w14:paraId="11D619FA" w14:textId="77777777" w:rsidR="00B03888" w:rsidRDefault="00B03888" w:rsidP="00B03888">
      <w:pPr>
        <w:tabs>
          <w:tab w:val="left" w:pos="426"/>
          <w:tab w:val="left" w:pos="851"/>
        </w:tabs>
        <w:jc w:val="both"/>
        <w:rPr>
          <w:rFonts w:ascii="Arial" w:hAnsi="Arial" w:cs="Arial"/>
          <w:b/>
        </w:rPr>
      </w:pPr>
    </w:p>
    <w:p w14:paraId="3E7C848A" w14:textId="77777777" w:rsidR="001600A6" w:rsidRDefault="001600A6" w:rsidP="00B03888">
      <w:pPr>
        <w:tabs>
          <w:tab w:val="left" w:pos="426"/>
          <w:tab w:val="left" w:pos="851"/>
        </w:tabs>
        <w:jc w:val="both"/>
        <w:rPr>
          <w:rFonts w:ascii="Arial" w:hAnsi="Arial" w:cs="Arial"/>
          <w:b/>
        </w:rPr>
      </w:pPr>
    </w:p>
    <w:p w14:paraId="68825E0F" w14:textId="77777777" w:rsidR="001600A6" w:rsidRDefault="001600A6" w:rsidP="00B03888">
      <w:pPr>
        <w:tabs>
          <w:tab w:val="left" w:pos="426"/>
          <w:tab w:val="left" w:pos="851"/>
        </w:tabs>
        <w:jc w:val="both"/>
        <w:rPr>
          <w:rFonts w:ascii="Arial" w:hAnsi="Arial" w:cs="Arial"/>
          <w:b/>
        </w:rPr>
      </w:pPr>
    </w:p>
    <w:p w14:paraId="5DAF357B" w14:textId="77777777" w:rsidR="00B03888" w:rsidRPr="001600A6" w:rsidRDefault="00B03888" w:rsidP="001600A6">
      <w:pPr>
        <w:pStyle w:val="fcasegauche"/>
        <w:tabs>
          <w:tab w:val="left" w:pos="426"/>
          <w:tab w:val="left" w:pos="851"/>
        </w:tabs>
        <w:spacing w:after="0"/>
        <w:ind w:left="0" w:firstLine="0"/>
        <w:jc w:val="left"/>
        <w:rPr>
          <w:rFonts w:ascii="Arial" w:hAnsi="Arial" w:cs="Arial"/>
          <w:b/>
          <w:bCs/>
        </w:rPr>
      </w:pPr>
      <w:r w:rsidRPr="001600A6">
        <w:rPr>
          <w:rFonts w:ascii="Arial" w:hAnsi="Arial" w:cs="Arial"/>
          <w:b/>
          <w:bCs/>
          <w:sz w:val="22"/>
          <w:szCs w:val="22"/>
        </w:rPr>
        <w:t>B5 - Durée d’exécution du marché public</w:t>
      </w:r>
    </w:p>
    <w:p w14:paraId="25A3893A" w14:textId="77777777" w:rsidR="00B03888" w:rsidRDefault="00B03888" w:rsidP="00B03888">
      <w:pPr>
        <w:tabs>
          <w:tab w:val="left" w:pos="576"/>
          <w:tab w:val="left" w:pos="851"/>
        </w:tabs>
        <w:jc w:val="both"/>
        <w:rPr>
          <w:rFonts w:ascii="Arial" w:hAnsi="Arial" w:cs="Arial"/>
        </w:rPr>
      </w:pPr>
    </w:p>
    <w:p w14:paraId="0DD42BDF" w14:textId="77777777" w:rsidR="00B03888" w:rsidRDefault="00B03888" w:rsidP="00B03888">
      <w:pPr>
        <w:tabs>
          <w:tab w:val="left" w:pos="576"/>
          <w:tab w:val="left" w:pos="851"/>
        </w:tabs>
        <w:jc w:val="both"/>
        <w:rPr>
          <w:rFonts w:ascii="Arial" w:hAnsi="Arial" w:cs="Arial"/>
          <w:i/>
          <w:sz w:val="18"/>
          <w:szCs w:val="18"/>
        </w:rPr>
      </w:pPr>
      <w:r>
        <w:rPr>
          <w:rFonts w:ascii="Arial" w:hAnsi="Arial" w:cs="Arial"/>
        </w:rPr>
        <w:t>La durée d’exécution du marché public est de 10 mois à compter de :</w:t>
      </w:r>
    </w:p>
    <w:p w14:paraId="6A105A67"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1"/>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106921A0" w14:textId="77777777" w:rsidR="00B03888" w:rsidRDefault="00B03888" w:rsidP="00B03888">
      <w:pPr>
        <w:tabs>
          <w:tab w:val="left" w:pos="851"/>
        </w:tabs>
        <w:spacing w:before="120"/>
        <w:ind w:left="567"/>
        <w:jc w:val="both"/>
      </w:pP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2C3BA26F" w14:textId="6C5F5B4F" w:rsidR="00B03888" w:rsidRDefault="00B03888" w:rsidP="00B03888">
      <w:pPr>
        <w:tabs>
          <w:tab w:val="left" w:pos="851"/>
        </w:tabs>
        <w:spacing w:before="120"/>
        <w:ind w:left="1134" w:hanging="567"/>
        <w:jc w:val="both"/>
        <w:rPr>
          <w:rFonts w:ascii="Arial" w:hAnsi="Arial" w:cs="Arial"/>
          <w:b/>
        </w:rPr>
      </w:pP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r w:rsidR="001600A6">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06D355B8" w14:textId="77777777" w:rsidR="00B03888" w:rsidRDefault="00B03888" w:rsidP="00B03888">
      <w:pPr>
        <w:tabs>
          <w:tab w:val="left" w:pos="426"/>
          <w:tab w:val="left" w:pos="851"/>
        </w:tabs>
        <w:jc w:val="both"/>
        <w:rPr>
          <w:rFonts w:ascii="Arial" w:hAnsi="Arial" w:cs="Arial"/>
          <w:b/>
        </w:rPr>
      </w:pPr>
    </w:p>
    <w:p w14:paraId="748C1BB4" w14:textId="77777777" w:rsidR="00B03888" w:rsidRDefault="00B03888" w:rsidP="00B0388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 w:val="20"/>
              <w:default w:val="1"/>
            </w:checkBox>
          </w:ffData>
        </w:fldChar>
      </w:r>
      <w:r>
        <w:instrText xml:space="preserve"> FORMCHECKBOX </w:instrText>
      </w:r>
      <w:r w:rsidR="004B3B99">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t>Oui</w:t>
      </w:r>
    </w:p>
    <w:p w14:paraId="3E0FBA82"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7C72D947" w14:textId="77777777" w:rsidR="00B03888" w:rsidRDefault="00B03888" w:rsidP="00B03888">
      <w:pPr>
        <w:tabs>
          <w:tab w:val="left" w:pos="426"/>
          <w:tab w:val="left" w:pos="851"/>
        </w:tabs>
        <w:jc w:val="both"/>
        <w:rPr>
          <w:rFonts w:ascii="Arial" w:hAnsi="Arial" w:cs="Arial"/>
        </w:rPr>
      </w:pPr>
    </w:p>
    <w:p w14:paraId="5D0660A4" w14:textId="77777777" w:rsidR="00B03888" w:rsidRDefault="00B03888" w:rsidP="00B03888">
      <w:pPr>
        <w:tabs>
          <w:tab w:val="left" w:pos="426"/>
          <w:tab w:val="left" w:pos="851"/>
        </w:tabs>
        <w:jc w:val="both"/>
        <w:rPr>
          <w:rFonts w:ascii="Arial" w:hAnsi="Arial" w:cs="Arial"/>
        </w:rPr>
      </w:pPr>
      <w:r>
        <w:rPr>
          <w:rFonts w:ascii="Arial" w:hAnsi="Arial" w:cs="Arial"/>
        </w:rPr>
        <w:t>Si oui, préciser :</w:t>
      </w:r>
    </w:p>
    <w:p w14:paraId="58B66A7D" w14:textId="77777777" w:rsidR="00B03888" w:rsidRDefault="00B03888" w:rsidP="00B03888">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920215D" w14:textId="77777777" w:rsidR="00B03888" w:rsidRDefault="00B03888" w:rsidP="00B0388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14:paraId="10ACD277" w14:textId="77777777" w:rsidR="00B03888" w:rsidRDefault="00B03888" w:rsidP="00B03888">
      <w:pPr>
        <w:tabs>
          <w:tab w:val="left" w:pos="426"/>
          <w:tab w:val="left" w:pos="851"/>
        </w:tabs>
        <w:spacing w:before="120"/>
        <w:jc w:val="both"/>
        <w:rPr>
          <w:rFonts w:ascii="Arial" w:hAnsi="Arial" w:cs="Arial"/>
          <w:b/>
        </w:rPr>
      </w:pPr>
    </w:p>
    <w:p w14:paraId="45CA6ADA" w14:textId="77777777" w:rsidR="00552CBB" w:rsidRDefault="00552CBB" w:rsidP="00B03888">
      <w:pPr>
        <w:tabs>
          <w:tab w:val="left" w:pos="426"/>
          <w:tab w:val="left" w:pos="851"/>
        </w:tabs>
        <w:spacing w:before="120"/>
        <w:jc w:val="both"/>
        <w:rPr>
          <w:rFonts w:ascii="Arial" w:hAnsi="Arial" w:cs="Arial"/>
          <w:b/>
        </w:rPr>
      </w:pPr>
    </w:p>
    <w:p w14:paraId="0DAFFF84" w14:textId="77777777" w:rsidR="00552CBB" w:rsidRDefault="00552CBB" w:rsidP="00B03888">
      <w:pPr>
        <w:tabs>
          <w:tab w:val="left" w:pos="426"/>
          <w:tab w:val="left" w:pos="851"/>
        </w:tabs>
        <w:spacing w:before="120"/>
        <w:jc w:val="both"/>
        <w:rPr>
          <w:rFonts w:ascii="Arial" w:hAnsi="Arial" w:cs="Arial"/>
          <w:b/>
        </w:rPr>
      </w:pPr>
    </w:p>
    <w:p w14:paraId="37424346" w14:textId="77777777" w:rsidR="00552CBB" w:rsidRPr="00E25392" w:rsidRDefault="00552CBB" w:rsidP="00B03888">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B03888" w14:paraId="5CF5FB39" w14:textId="77777777" w:rsidTr="0051446C">
        <w:tc>
          <w:tcPr>
            <w:tcW w:w="10419" w:type="dxa"/>
            <w:shd w:val="clear" w:color="auto" w:fill="66CCFF"/>
          </w:tcPr>
          <w:p w14:paraId="5112E55D" w14:textId="77777777" w:rsidR="00B03888" w:rsidRDefault="00B03888" w:rsidP="0051446C">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14:paraId="63B39CC3" w14:textId="77777777" w:rsidR="00B03888" w:rsidRDefault="00B03888" w:rsidP="00B03888">
      <w:pPr>
        <w:tabs>
          <w:tab w:val="left" w:pos="851"/>
        </w:tabs>
        <w:jc w:val="both"/>
      </w:pPr>
    </w:p>
    <w:p w14:paraId="7C91C39F" w14:textId="77777777" w:rsidR="00B03888" w:rsidRPr="006F3DD1" w:rsidRDefault="00B03888" w:rsidP="00B03888">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7F0AA258" w14:textId="77777777" w:rsidR="00B03888" w:rsidRDefault="00B03888" w:rsidP="00B03888">
      <w:pPr>
        <w:tabs>
          <w:tab w:val="left" w:pos="851"/>
        </w:tabs>
        <w:jc w:val="both"/>
      </w:pPr>
    </w:p>
    <w:p w14:paraId="56030646" w14:textId="77777777"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4D149275" w14:textId="77777777" w:rsidR="00B03888" w:rsidRDefault="00B03888" w:rsidP="00B03888">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B03888" w14:paraId="2B6E016B" w14:textId="77777777" w:rsidTr="0051446C">
        <w:tc>
          <w:tcPr>
            <w:tcW w:w="4644" w:type="dxa"/>
            <w:tcBorders>
              <w:top w:val="single" w:sz="4" w:space="0" w:color="000000"/>
              <w:left w:val="single" w:sz="4" w:space="0" w:color="000000"/>
              <w:bottom w:val="single" w:sz="4" w:space="0" w:color="000000"/>
            </w:tcBorders>
            <w:shd w:val="clear" w:color="auto" w:fill="auto"/>
            <w:vAlign w:val="center"/>
          </w:tcPr>
          <w:p w14:paraId="294362FB"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1938EDCF"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807E1A3"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7EFFA"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3217F30A" w14:textId="77777777" w:rsidTr="0051446C">
        <w:trPr>
          <w:trHeight w:val="1021"/>
        </w:trPr>
        <w:tc>
          <w:tcPr>
            <w:tcW w:w="4644" w:type="dxa"/>
            <w:tcBorders>
              <w:top w:val="single" w:sz="4" w:space="0" w:color="000000"/>
              <w:left w:val="single" w:sz="4" w:space="0" w:color="000000"/>
              <w:bottom w:val="single" w:sz="4" w:space="0" w:color="auto"/>
            </w:tcBorders>
            <w:shd w:val="clear" w:color="auto" w:fill="auto"/>
          </w:tcPr>
          <w:p w14:paraId="3639372B"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4C064988"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83FC93D" w14:textId="77777777" w:rsidR="00B03888" w:rsidRDefault="00B03888" w:rsidP="0051446C">
            <w:pPr>
              <w:tabs>
                <w:tab w:val="left" w:pos="851"/>
              </w:tabs>
              <w:snapToGrid w:val="0"/>
              <w:jc w:val="both"/>
              <w:rPr>
                <w:rFonts w:ascii="Arial" w:hAnsi="Arial" w:cs="Arial"/>
                <w:b/>
                <w:bCs/>
              </w:rPr>
            </w:pPr>
          </w:p>
        </w:tc>
      </w:tr>
    </w:tbl>
    <w:p w14:paraId="5BD3A438"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3DE3B84" w14:textId="77777777" w:rsidR="00552CBB" w:rsidRDefault="00B03888" w:rsidP="00B03888">
      <w:pPr>
        <w:pStyle w:val="fcase1ertab"/>
        <w:tabs>
          <w:tab w:val="left" w:pos="851"/>
        </w:tabs>
        <w:ind w:left="0" w:firstLine="0"/>
        <w:rPr>
          <w:rFonts w:ascii="Arial" w:hAnsi="Arial" w:cs="Arial"/>
          <w:b/>
          <w:sz w:val="22"/>
          <w:szCs w:val="22"/>
        </w:rPr>
      </w:pPr>
      <w:r>
        <w:rPr>
          <w:rFonts w:ascii="Arial" w:hAnsi="Arial" w:cs="Arial"/>
          <w:b/>
          <w:sz w:val="22"/>
          <w:szCs w:val="22"/>
        </w:rPr>
        <w:br w:type="page"/>
      </w:r>
    </w:p>
    <w:p w14:paraId="1C02E3EC" w14:textId="77777777" w:rsidR="00552CBB" w:rsidRDefault="00552CBB" w:rsidP="00B03888">
      <w:pPr>
        <w:pStyle w:val="fcase1ertab"/>
        <w:tabs>
          <w:tab w:val="left" w:pos="851"/>
        </w:tabs>
        <w:ind w:left="0" w:firstLine="0"/>
        <w:rPr>
          <w:rFonts w:ascii="Arial" w:hAnsi="Arial" w:cs="Arial"/>
          <w:b/>
          <w:sz w:val="22"/>
          <w:szCs w:val="22"/>
        </w:rPr>
      </w:pPr>
    </w:p>
    <w:p w14:paraId="614FCD29" w14:textId="6F9E03C1" w:rsidR="00B03888" w:rsidRDefault="00B03888" w:rsidP="00B03888">
      <w:pPr>
        <w:pStyle w:val="fcase1ertab"/>
        <w:tabs>
          <w:tab w:val="left" w:pos="851"/>
        </w:tabs>
        <w:ind w:left="0" w:firstLine="0"/>
        <w:rPr>
          <w:rFonts w:ascii="Arial" w:hAnsi="Arial" w:cs="Arial"/>
          <w:i/>
          <w:sz w:val="18"/>
          <w:szCs w:val="18"/>
        </w:rPr>
      </w:pPr>
      <w:r>
        <w:rPr>
          <w:rFonts w:ascii="Arial" w:hAnsi="Arial" w:cs="Arial"/>
          <w:b/>
          <w:sz w:val="22"/>
          <w:szCs w:val="22"/>
        </w:rPr>
        <w:t>C2 – Signature du marché public en cas de groupement :</w:t>
      </w:r>
    </w:p>
    <w:p w14:paraId="4D7E8F69" w14:textId="77777777" w:rsidR="00B03888" w:rsidRDefault="00B03888" w:rsidP="00B03888">
      <w:pPr>
        <w:tabs>
          <w:tab w:val="left" w:pos="851"/>
        </w:tabs>
        <w:jc w:val="both"/>
      </w:pPr>
    </w:p>
    <w:p w14:paraId="0B50901B" w14:textId="77777777" w:rsidR="00B03888" w:rsidRDefault="00B03888" w:rsidP="00B0388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2"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3"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2CB510EF" w14:textId="77777777" w:rsidR="00B03888" w:rsidRPr="009B45B9" w:rsidRDefault="00B03888" w:rsidP="00B03888">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39577259" w14:textId="77777777" w:rsidR="00B03888" w:rsidRDefault="00B03888" w:rsidP="00B03888">
      <w:pPr>
        <w:tabs>
          <w:tab w:val="left" w:pos="851"/>
        </w:tabs>
        <w:rPr>
          <w:rFonts w:ascii="Arial" w:hAnsi="Arial" w:cs="Arial"/>
        </w:rPr>
      </w:pPr>
    </w:p>
    <w:p w14:paraId="6ACA8BC8" w14:textId="77777777" w:rsidR="00B03888" w:rsidRDefault="00B03888" w:rsidP="00B03888">
      <w:pPr>
        <w:tabs>
          <w:tab w:val="left" w:pos="851"/>
        </w:tabs>
        <w:rPr>
          <w:rFonts w:ascii="Arial" w:hAnsi="Arial" w:cs="Arial"/>
        </w:rPr>
      </w:pPr>
    </w:p>
    <w:p w14:paraId="7761747C" w14:textId="77777777" w:rsidR="00B03888" w:rsidRDefault="00B03888" w:rsidP="00B03888">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70BEAA90" w14:textId="77777777" w:rsidR="00B03888" w:rsidRDefault="00B03888" w:rsidP="00B03888">
      <w:pPr>
        <w:pStyle w:val="fcase1ertab"/>
        <w:tabs>
          <w:tab w:val="left" w:pos="851"/>
        </w:tabs>
        <w:rPr>
          <w:rFonts w:ascii="Arial" w:hAnsi="Arial" w:cs="Arial"/>
        </w:rPr>
      </w:pPr>
      <w:r>
        <w:rPr>
          <w:rFonts w:ascii="Arial" w:hAnsi="Arial" w:cs="Arial"/>
          <w:i/>
          <w:iCs/>
          <w:sz w:val="18"/>
          <w:szCs w:val="18"/>
        </w:rPr>
        <w:t>(Cocher la case correspondante.)</w:t>
      </w:r>
    </w:p>
    <w:p w14:paraId="5DA23758" w14:textId="77777777" w:rsidR="00B03888" w:rsidRDefault="00B03888" w:rsidP="00B03888">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Cs/>
        </w:rPr>
        <w:t xml:space="preserve"> </w:t>
      </w:r>
      <w:r>
        <w:rPr>
          <w:rFonts w:ascii="Arial" w:hAnsi="Arial" w:cs="Arial"/>
        </w:rPr>
        <w:t>solidaire</w:t>
      </w:r>
    </w:p>
    <w:p w14:paraId="33320D80" w14:textId="77777777" w:rsidR="00B03888" w:rsidRDefault="00B03888" w:rsidP="00B03888">
      <w:pPr>
        <w:tabs>
          <w:tab w:val="left" w:pos="851"/>
        </w:tabs>
        <w:rPr>
          <w:rFonts w:ascii="Arial" w:hAnsi="Arial" w:cs="Arial"/>
        </w:rPr>
      </w:pPr>
    </w:p>
    <w:p w14:paraId="223CBBDF" w14:textId="77777777" w:rsidR="00B03888" w:rsidRDefault="00B03888" w:rsidP="00B03888">
      <w:pPr>
        <w:tabs>
          <w:tab w:val="left" w:pos="851"/>
        </w:tabs>
        <w:rPr>
          <w:rFonts w:ascii="Arial" w:hAnsi="Arial" w:cs="Arial"/>
        </w:rPr>
      </w:pPr>
    </w:p>
    <w:p w14:paraId="0F0021B9" w14:textId="77777777" w:rsidR="00B03888" w:rsidRDefault="00B03888" w:rsidP="00B03888">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 xml:space="preserve"> </w:t>
      </w:r>
      <w:r>
        <w:rPr>
          <w:rFonts w:ascii="Arial" w:hAnsi="Arial" w:cs="Arial"/>
        </w:rPr>
        <w:t>Les membres du groupement ont donné mandat au mandataire, qui signe le présent acte d’engagement :</w:t>
      </w:r>
    </w:p>
    <w:p w14:paraId="131A632B" w14:textId="77777777" w:rsidR="00B03888" w:rsidRDefault="00B03888" w:rsidP="00B03888">
      <w:pPr>
        <w:tabs>
          <w:tab w:val="left" w:pos="851"/>
        </w:tabs>
        <w:rPr>
          <w:rFonts w:ascii="Arial" w:hAnsi="Arial" w:cs="Arial"/>
        </w:rPr>
      </w:pPr>
      <w:r>
        <w:rPr>
          <w:rFonts w:ascii="Arial" w:hAnsi="Arial" w:cs="Arial"/>
          <w:i/>
          <w:sz w:val="18"/>
          <w:szCs w:val="18"/>
        </w:rPr>
        <w:t>(Cocher la ou les cases correspondantes.)</w:t>
      </w:r>
    </w:p>
    <w:p w14:paraId="765B1B7F" w14:textId="77777777" w:rsidR="00B03888" w:rsidRDefault="00B03888" w:rsidP="00B03888">
      <w:pPr>
        <w:pStyle w:val="fcasegauche"/>
        <w:tabs>
          <w:tab w:val="left" w:pos="426"/>
          <w:tab w:val="left" w:pos="851"/>
        </w:tabs>
        <w:spacing w:after="0"/>
        <w:ind w:left="0" w:firstLine="0"/>
        <w:jc w:val="left"/>
        <w:rPr>
          <w:rFonts w:ascii="Arial" w:hAnsi="Arial" w:cs="Arial"/>
        </w:rPr>
      </w:pPr>
    </w:p>
    <w:p w14:paraId="203ABDCA" w14:textId="77777777" w:rsidR="00B03888" w:rsidRDefault="00B03888" w:rsidP="00B03888">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088FC288"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0E268E36" w14:textId="77777777" w:rsidR="00B03888" w:rsidRDefault="00B03888" w:rsidP="00B03888">
      <w:pPr>
        <w:tabs>
          <w:tab w:val="left" w:pos="851"/>
        </w:tabs>
        <w:rPr>
          <w:rFonts w:ascii="Arial" w:hAnsi="Arial" w:cs="Arial"/>
        </w:rPr>
      </w:pPr>
    </w:p>
    <w:p w14:paraId="782A66EF"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0DBBDD4E" w14:textId="77777777" w:rsidR="00B03888" w:rsidRDefault="00B03888" w:rsidP="00B0388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7B25C430" w14:textId="77777777" w:rsidR="00B03888" w:rsidRDefault="00B03888" w:rsidP="00B03888">
      <w:pPr>
        <w:tabs>
          <w:tab w:val="left" w:pos="851"/>
        </w:tabs>
        <w:rPr>
          <w:rFonts w:ascii="Arial" w:hAnsi="Arial" w:cs="Arial"/>
          <w:iCs/>
        </w:rPr>
      </w:pPr>
    </w:p>
    <w:p w14:paraId="72E450E2" w14:textId="77777777" w:rsidR="00B03888" w:rsidRDefault="00B03888" w:rsidP="00B03888">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BFFDA39" w14:textId="77777777" w:rsidR="00B03888" w:rsidRPr="00C83930" w:rsidRDefault="00B03888" w:rsidP="00B03888">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14:paraId="61639ABE" w14:textId="77777777" w:rsidR="00B03888" w:rsidRDefault="00B03888" w:rsidP="00B03888">
      <w:pPr>
        <w:tabs>
          <w:tab w:val="left" w:pos="851"/>
        </w:tabs>
        <w:ind w:left="1134" w:hanging="850"/>
        <w:rPr>
          <w:rFonts w:ascii="Arial" w:hAnsi="Arial" w:cs="Arial"/>
          <w:i/>
          <w:sz w:val="18"/>
          <w:szCs w:val="18"/>
        </w:rPr>
      </w:pPr>
    </w:p>
    <w:p w14:paraId="4534434A" w14:textId="77777777" w:rsidR="00B03888" w:rsidRDefault="00B03888" w:rsidP="00B03888">
      <w:pPr>
        <w:tabs>
          <w:tab w:val="left" w:pos="851"/>
        </w:tabs>
        <w:rPr>
          <w:rFonts w:ascii="Arial" w:hAnsi="Arial" w:cs="Arial"/>
          <w:i/>
          <w:sz w:val="18"/>
          <w:szCs w:val="18"/>
        </w:rPr>
      </w:pPr>
    </w:p>
    <w:p w14:paraId="010646AD" w14:textId="77777777" w:rsidR="00B03888" w:rsidRDefault="00B03888" w:rsidP="00B0388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 xml:space="preserve"> </w:t>
      </w:r>
      <w:r>
        <w:rPr>
          <w:rFonts w:ascii="Arial" w:hAnsi="Arial" w:cs="Arial"/>
        </w:rPr>
        <w:t>Les membres du groupement, qui signent le présent acte d’engagement :</w:t>
      </w:r>
    </w:p>
    <w:p w14:paraId="68D217B0" w14:textId="77777777" w:rsidR="00B03888" w:rsidRDefault="00B03888" w:rsidP="00B03888">
      <w:pPr>
        <w:tabs>
          <w:tab w:val="left" w:pos="851"/>
        </w:tabs>
        <w:rPr>
          <w:rFonts w:ascii="Arial" w:hAnsi="Arial" w:cs="Arial"/>
        </w:rPr>
      </w:pPr>
      <w:r>
        <w:rPr>
          <w:rFonts w:ascii="Arial" w:hAnsi="Arial" w:cs="Arial"/>
          <w:i/>
          <w:sz w:val="18"/>
          <w:szCs w:val="18"/>
        </w:rPr>
        <w:t>(Cocher la case correspondante.)</w:t>
      </w:r>
    </w:p>
    <w:p w14:paraId="5EE3A7A8" w14:textId="77777777" w:rsidR="00B03888" w:rsidRDefault="00B03888" w:rsidP="00B03888">
      <w:pPr>
        <w:tabs>
          <w:tab w:val="left" w:pos="851"/>
        </w:tabs>
        <w:rPr>
          <w:rFonts w:ascii="Arial" w:hAnsi="Arial" w:cs="Arial"/>
        </w:rPr>
      </w:pPr>
    </w:p>
    <w:p w14:paraId="5EA3D2D6" w14:textId="77777777" w:rsidR="00B03888" w:rsidRDefault="00B03888" w:rsidP="00B03888">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4DDC50C8" w14:textId="77777777" w:rsidR="00B03888" w:rsidRDefault="00B03888" w:rsidP="00B03888">
      <w:pPr>
        <w:tabs>
          <w:tab w:val="left" w:pos="851"/>
        </w:tabs>
        <w:ind w:left="1701" w:hanging="850"/>
        <w:jc w:val="both"/>
      </w:pPr>
    </w:p>
    <w:p w14:paraId="1813D7DC" w14:textId="77777777" w:rsidR="00B03888" w:rsidRDefault="00B03888" w:rsidP="00B03888">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4C4CC62C" w14:textId="77777777" w:rsidR="00B03888" w:rsidRDefault="00B03888" w:rsidP="00B03888">
      <w:pPr>
        <w:tabs>
          <w:tab w:val="left" w:pos="851"/>
        </w:tabs>
        <w:rPr>
          <w:rFonts w:ascii="Arial" w:hAnsi="Arial" w:cs="Arial"/>
          <w:iCs/>
        </w:rPr>
      </w:pPr>
    </w:p>
    <w:p w14:paraId="385B691E" w14:textId="77777777" w:rsidR="00B03888" w:rsidRDefault="00B03888" w:rsidP="00B03888">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rsidR="004B3B9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25DC634A" w14:textId="77777777" w:rsidR="00B03888" w:rsidRDefault="00B03888" w:rsidP="00B0388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12D9DAFD" w14:textId="77777777" w:rsidR="00B03888" w:rsidRDefault="00B03888" w:rsidP="00B0388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B03888" w14:paraId="3C18E92E" w14:textId="77777777" w:rsidTr="00552CBB">
        <w:tc>
          <w:tcPr>
            <w:tcW w:w="4644" w:type="dxa"/>
            <w:tcBorders>
              <w:top w:val="single" w:sz="4" w:space="0" w:color="000000"/>
              <w:left w:val="single" w:sz="4" w:space="0" w:color="000000"/>
              <w:bottom w:val="single" w:sz="4" w:space="0" w:color="000000"/>
            </w:tcBorders>
            <w:shd w:val="clear" w:color="auto" w:fill="auto"/>
            <w:vAlign w:val="center"/>
          </w:tcPr>
          <w:p w14:paraId="4AB2CBDD" w14:textId="77777777" w:rsidR="00B03888" w:rsidRDefault="00B03888" w:rsidP="0051446C">
            <w:pPr>
              <w:tabs>
                <w:tab w:val="left" w:pos="851"/>
              </w:tabs>
              <w:jc w:val="center"/>
              <w:rPr>
                <w:rFonts w:ascii="Arial" w:hAnsi="Arial" w:cs="Arial"/>
                <w:b/>
                <w:bCs/>
              </w:rPr>
            </w:pPr>
            <w:r>
              <w:rPr>
                <w:rFonts w:ascii="Arial" w:hAnsi="Arial" w:cs="Arial"/>
                <w:b/>
                <w:bCs/>
              </w:rPr>
              <w:t>Nom, prénom et qualité</w:t>
            </w:r>
          </w:p>
          <w:p w14:paraId="4843C0B7" w14:textId="77777777" w:rsidR="00B03888" w:rsidRDefault="00B03888" w:rsidP="0051446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4507BE" w14:textId="77777777" w:rsidR="00B03888" w:rsidRDefault="00B03888" w:rsidP="0051446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E700" w14:textId="77777777" w:rsidR="00B03888" w:rsidRDefault="00B03888" w:rsidP="0051446C">
            <w:pPr>
              <w:tabs>
                <w:tab w:val="left" w:pos="851"/>
              </w:tabs>
              <w:jc w:val="center"/>
              <w:rPr>
                <w:rFonts w:ascii="Arial" w:hAnsi="Arial" w:cs="Arial"/>
                <w:b/>
                <w:bCs/>
              </w:rPr>
            </w:pPr>
            <w:r>
              <w:rPr>
                <w:rFonts w:ascii="Arial" w:hAnsi="Arial" w:cs="Arial"/>
                <w:b/>
                <w:bCs/>
              </w:rPr>
              <w:t>Signature</w:t>
            </w:r>
          </w:p>
        </w:tc>
      </w:tr>
      <w:tr w:rsidR="00B03888" w14:paraId="64D78930" w14:textId="77777777" w:rsidTr="00552CBB">
        <w:trPr>
          <w:trHeight w:val="1021"/>
        </w:trPr>
        <w:tc>
          <w:tcPr>
            <w:tcW w:w="4644" w:type="dxa"/>
            <w:tcBorders>
              <w:top w:val="single" w:sz="4" w:space="0" w:color="000000"/>
              <w:left w:val="single" w:sz="4" w:space="0" w:color="000000"/>
            </w:tcBorders>
            <w:shd w:val="clear" w:color="auto" w:fill="CCFFFF"/>
          </w:tcPr>
          <w:p w14:paraId="22B65F0E" w14:textId="77777777" w:rsidR="00B03888" w:rsidRDefault="00B03888" w:rsidP="0051446C">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6971A7" w14:textId="77777777" w:rsidR="00B03888" w:rsidRDefault="00B03888" w:rsidP="0051446C">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D39FE23" w14:textId="77777777" w:rsidR="00B03888" w:rsidRDefault="00B03888" w:rsidP="0051446C">
            <w:pPr>
              <w:tabs>
                <w:tab w:val="left" w:pos="851"/>
              </w:tabs>
              <w:snapToGrid w:val="0"/>
              <w:jc w:val="both"/>
              <w:rPr>
                <w:rFonts w:ascii="Arial" w:hAnsi="Arial" w:cs="Arial"/>
                <w:b/>
                <w:bCs/>
              </w:rPr>
            </w:pPr>
          </w:p>
        </w:tc>
      </w:tr>
      <w:tr w:rsidR="00B03888" w14:paraId="3F7253A9" w14:textId="77777777" w:rsidTr="00552CBB">
        <w:trPr>
          <w:trHeight w:val="1021"/>
        </w:trPr>
        <w:tc>
          <w:tcPr>
            <w:tcW w:w="4644" w:type="dxa"/>
            <w:tcBorders>
              <w:left w:val="single" w:sz="4" w:space="0" w:color="000000"/>
            </w:tcBorders>
            <w:shd w:val="clear" w:color="auto" w:fill="auto"/>
          </w:tcPr>
          <w:p w14:paraId="3BB6D5AC"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2FFC27"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BE947BF" w14:textId="77777777" w:rsidR="00B03888" w:rsidRDefault="00B03888" w:rsidP="0051446C">
            <w:pPr>
              <w:tabs>
                <w:tab w:val="left" w:pos="851"/>
              </w:tabs>
              <w:snapToGrid w:val="0"/>
              <w:jc w:val="both"/>
              <w:rPr>
                <w:rFonts w:ascii="Arial" w:hAnsi="Arial" w:cs="Arial"/>
                <w:b/>
                <w:bCs/>
              </w:rPr>
            </w:pPr>
          </w:p>
        </w:tc>
      </w:tr>
      <w:tr w:rsidR="00B03888" w14:paraId="530AF644" w14:textId="77777777" w:rsidTr="00552CBB">
        <w:trPr>
          <w:trHeight w:val="1021"/>
        </w:trPr>
        <w:tc>
          <w:tcPr>
            <w:tcW w:w="4644" w:type="dxa"/>
            <w:tcBorders>
              <w:left w:val="single" w:sz="4" w:space="0" w:color="000000"/>
            </w:tcBorders>
            <w:shd w:val="clear" w:color="auto" w:fill="CCFFFF"/>
          </w:tcPr>
          <w:p w14:paraId="20005C2E"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8DD05C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232D464" w14:textId="77777777" w:rsidR="00B03888" w:rsidRDefault="00B03888" w:rsidP="0051446C">
            <w:pPr>
              <w:tabs>
                <w:tab w:val="left" w:pos="851"/>
              </w:tabs>
              <w:snapToGrid w:val="0"/>
              <w:jc w:val="both"/>
              <w:rPr>
                <w:rFonts w:ascii="Arial" w:hAnsi="Arial" w:cs="Arial"/>
                <w:b/>
                <w:bCs/>
              </w:rPr>
            </w:pPr>
          </w:p>
        </w:tc>
      </w:tr>
      <w:tr w:rsidR="00B03888" w14:paraId="6273342D" w14:textId="77777777" w:rsidTr="00552CBB">
        <w:trPr>
          <w:trHeight w:val="1021"/>
        </w:trPr>
        <w:tc>
          <w:tcPr>
            <w:tcW w:w="4644" w:type="dxa"/>
            <w:tcBorders>
              <w:left w:val="single" w:sz="4" w:space="0" w:color="000000"/>
              <w:bottom w:val="single" w:sz="4" w:space="0" w:color="auto"/>
            </w:tcBorders>
            <w:shd w:val="clear" w:color="auto" w:fill="auto"/>
          </w:tcPr>
          <w:p w14:paraId="669664CB" w14:textId="77777777" w:rsidR="00B03888" w:rsidRDefault="00B03888" w:rsidP="0051446C">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32A5B4A3" w14:textId="77777777" w:rsidR="00B03888" w:rsidRDefault="00B03888" w:rsidP="0051446C">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1A0F927B" w14:textId="77777777" w:rsidR="00B03888" w:rsidRDefault="00B03888" w:rsidP="0051446C">
            <w:pPr>
              <w:tabs>
                <w:tab w:val="left" w:pos="851"/>
              </w:tabs>
              <w:snapToGrid w:val="0"/>
              <w:jc w:val="both"/>
              <w:rPr>
                <w:rFonts w:ascii="Arial" w:hAnsi="Arial" w:cs="Arial"/>
                <w:b/>
                <w:bCs/>
              </w:rPr>
            </w:pPr>
          </w:p>
        </w:tc>
      </w:tr>
    </w:tbl>
    <w:p w14:paraId="4605F57D" w14:textId="77777777" w:rsidR="00B03888" w:rsidRDefault="00B03888" w:rsidP="00B0388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DA7A4DC" w14:textId="77777777" w:rsidR="00B03888" w:rsidRDefault="00B03888" w:rsidP="00B03888">
      <w:pPr>
        <w:tabs>
          <w:tab w:val="left" w:pos="851"/>
        </w:tabs>
        <w:rPr>
          <w:rFonts w:ascii="Arial" w:hAnsi="Arial" w:cs="Arial"/>
        </w:rPr>
      </w:pPr>
    </w:p>
    <w:p w14:paraId="38112143" w14:textId="77777777" w:rsidR="00A87757" w:rsidRDefault="00A87757" w:rsidP="00B0388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03888" w14:paraId="01B96DE2" w14:textId="77777777" w:rsidTr="0051446C">
        <w:tc>
          <w:tcPr>
            <w:tcW w:w="10277" w:type="dxa"/>
            <w:shd w:val="clear" w:color="auto" w:fill="66CCFF"/>
          </w:tcPr>
          <w:p w14:paraId="536C6DB4" w14:textId="77777777" w:rsidR="00B03888" w:rsidRPr="007E6D94" w:rsidRDefault="00B03888" w:rsidP="0051446C">
            <w:pPr>
              <w:rPr>
                <w:rFonts w:ascii="Arial" w:hAnsi="Arial" w:cs="Arial"/>
                <w:b/>
                <w:bCs/>
              </w:rPr>
            </w:pPr>
            <w:r>
              <w:rPr>
                <w:rFonts w:ascii="Arial" w:hAnsi="Arial" w:cs="Arial"/>
              </w:rPr>
              <w:br w:type="page"/>
            </w:r>
            <w:r w:rsidRPr="007E6D94">
              <w:rPr>
                <w:rFonts w:ascii="Arial" w:hAnsi="Arial" w:cs="Arial"/>
                <w:b/>
                <w:bCs/>
                <w:sz w:val="22"/>
                <w:szCs w:val="22"/>
              </w:rPr>
              <w:t>D - Identification et signature de l’acheteur.</w:t>
            </w:r>
          </w:p>
        </w:tc>
      </w:tr>
    </w:tbl>
    <w:p w14:paraId="41B92243" w14:textId="77777777" w:rsidR="00B03888" w:rsidRDefault="00B03888" w:rsidP="00B03888">
      <w:pPr>
        <w:tabs>
          <w:tab w:val="left" w:pos="851"/>
        </w:tabs>
      </w:pPr>
    </w:p>
    <w:p w14:paraId="68649D6A" w14:textId="53702E90" w:rsidR="007E6D94" w:rsidRDefault="007E6D94" w:rsidP="007E6D94">
      <w:pPr>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xml:space="preserve"> de l’acheteur :</w:t>
      </w:r>
    </w:p>
    <w:p w14:paraId="39A80134" w14:textId="77777777" w:rsidR="007E6D94" w:rsidRPr="007E6D94" w:rsidRDefault="007E6D94" w:rsidP="007E6D94"/>
    <w:p w14:paraId="23D817F3" w14:textId="77777777" w:rsidR="00B03888" w:rsidRPr="00F7140A" w:rsidRDefault="00B03888" w:rsidP="00B03888">
      <w:pPr>
        <w:numPr>
          <w:ilvl w:val="0"/>
          <w:numId w:val="1"/>
        </w:numPr>
        <w:suppressAutoHyphens w:val="0"/>
        <w:jc w:val="both"/>
        <w:rPr>
          <w:rFonts w:ascii="Aptos" w:hAnsi="Aptos" w:cs="Arial"/>
          <w:b/>
          <w:sz w:val="22"/>
          <w:szCs w:val="22"/>
          <w:lang w:eastAsia="fr-FR"/>
        </w:rPr>
      </w:pPr>
      <w:r w:rsidRPr="00F7140A">
        <w:rPr>
          <w:rFonts w:ascii="Aptos" w:hAnsi="Aptos" w:cs="Arial"/>
          <w:b/>
          <w:sz w:val="22"/>
          <w:szCs w:val="22"/>
          <w:lang w:eastAsia="fr-FR"/>
        </w:rPr>
        <w:t>AGENCE DE L’EAU ADOUR-GARONNE</w:t>
      </w:r>
    </w:p>
    <w:p w14:paraId="341B856B"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Etablissement Public de l’Etat à caractère administratif</w:t>
      </w:r>
    </w:p>
    <w:p w14:paraId="1EDA1FEE"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t xml:space="preserve">Siège : 90 Rue du </w:t>
      </w:r>
      <w:proofErr w:type="spellStart"/>
      <w:proofErr w:type="gramStart"/>
      <w:r w:rsidRPr="00F7140A">
        <w:rPr>
          <w:rFonts w:ascii="Aptos" w:hAnsi="Aptos" w:cs="Arial"/>
          <w:sz w:val="22"/>
          <w:szCs w:val="22"/>
          <w:lang w:eastAsia="fr-FR"/>
        </w:rPr>
        <w:t>Férétra</w:t>
      </w:r>
      <w:proofErr w:type="spellEnd"/>
      <w:r w:rsidRPr="00F7140A">
        <w:rPr>
          <w:rFonts w:ascii="Aptos" w:hAnsi="Aptos" w:cs="Arial"/>
          <w:sz w:val="22"/>
          <w:szCs w:val="22"/>
          <w:lang w:eastAsia="fr-FR"/>
        </w:rPr>
        <w:t xml:space="preserve">  CS</w:t>
      </w:r>
      <w:proofErr w:type="gramEnd"/>
      <w:r w:rsidRPr="00F7140A">
        <w:rPr>
          <w:rFonts w:ascii="Aptos" w:hAnsi="Aptos" w:cs="Arial"/>
          <w:sz w:val="22"/>
          <w:szCs w:val="22"/>
          <w:lang w:eastAsia="fr-FR"/>
        </w:rPr>
        <w:t xml:space="preserve"> 87801 31078 TOULOUSE CEDEX 4</w:t>
      </w:r>
    </w:p>
    <w:p w14:paraId="3107C0EF" w14:textId="77777777" w:rsidR="00B03888" w:rsidRPr="00F7140A" w:rsidRDefault="00B03888" w:rsidP="00B03888">
      <w:pPr>
        <w:numPr>
          <w:ilvl w:val="0"/>
          <w:numId w:val="1"/>
        </w:numPr>
        <w:suppressAutoHyphens w:val="0"/>
        <w:rPr>
          <w:rFonts w:ascii="Aptos" w:hAnsi="Aptos" w:cs="Arial"/>
          <w:sz w:val="22"/>
          <w:szCs w:val="22"/>
          <w:lang w:eastAsia="fr-FR"/>
        </w:rPr>
      </w:pPr>
      <w:r w:rsidRPr="00F7140A">
        <w:rPr>
          <w:rFonts w:ascii="Aptos" w:hAnsi="Aptos" w:cs="Arial"/>
          <w:sz w:val="22"/>
          <w:szCs w:val="22"/>
          <w:lang w:eastAsia="fr-FR"/>
        </w:rPr>
        <w:sym w:font="Wingdings" w:char="F028"/>
      </w:r>
      <w:r w:rsidRPr="00F7140A">
        <w:rPr>
          <w:rFonts w:ascii="Aptos" w:hAnsi="Aptos" w:cs="Arial"/>
          <w:sz w:val="22"/>
          <w:szCs w:val="22"/>
          <w:lang w:eastAsia="fr-FR"/>
        </w:rPr>
        <w:t xml:space="preserve"> : +33 5.61.36.37.38 </w:t>
      </w:r>
      <w:r w:rsidRPr="00F7140A">
        <w:rPr>
          <w:rFonts w:ascii="Aptos" w:hAnsi="Aptos" w:cs="Arial"/>
          <w:sz w:val="22"/>
          <w:szCs w:val="22"/>
          <w:lang w:eastAsia="fr-FR"/>
        </w:rPr>
        <w:sym w:font="Wingdings" w:char="F03A"/>
      </w:r>
      <w:r w:rsidRPr="00F7140A">
        <w:rPr>
          <w:rFonts w:ascii="Aptos" w:hAnsi="Aptos" w:cs="Arial"/>
          <w:sz w:val="22"/>
          <w:szCs w:val="22"/>
          <w:lang w:eastAsia="fr-FR"/>
        </w:rPr>
        <w:t> : +33 5.61.36.37.28</w:t>
      </w:r>
    </w:p>
    <w:p w14:paraId="118151A4" w14:textId="77777777" w:rsidR="00B03888" w:rsidRPr="00F7140A" w:rsidRDefault="00B03888" w:rsidP="00B03888">
      <w:pPr>
        <w:numPr>
          <w:ilvl w:val="0"/>
          <w:numId w:val="1"/>
        </w:numPr>
        <w:suppressAutoHyphens w:val="0"/>
        <w:jc w:val="both"/>
        <w:rPr>
          <w:rFonts w:ascii="Aptos" w:hAnsi="Aptos" w:cs="Arial"/>
          <w:sz w:val="22"/>
          <w:szCs w:val="22"/>
          <w:lang w:eastAsia="fr-FR"/>
        </w:rPr>
      </w:pPr>
      <w:r w:rsidRPr="00F7140A">
        <w:rPr>
          <w:rFonts w:ascii="Aptos" w:hAnsi="Aptos" w:cs="Arial"/>
          <w:sz w:val="22"/>
          <w:szCs w:val="22"/>
          <w:lang w:eastAsia="fr-FR"/>
        </w:rPr>
        <w:t>https://www.eau-grandsudouest.fr/</w:t>
      </w:r>
    </w:p>
    <w:p w14:paraId="2925B8A0" w14:textId="77777777" w:rsidR="00B03888" w:rsidRDefault="00B03888" w:rsidP="00B03888">
      <w:pPr>
        <w:pStyle w:val="En-tte"/>
        <w:tabs>
          <w:tab w:val="clear" w:pos="4536"/>
          <w:tab w:val="clear" w:pos="9072"/>
          <w:tab w:val="left" w:pos="851"/>
        </w:tabs>
        <w:jc w:val="both"/>
        <w:rPr>
          <w:rFonts w:ascii="Arial" w:hAnsi="Arial" w:cs="Arial"/>
        </w:rPr>
      </w:pPr>
    </w:p>
    <w:p w14:paraId="714DCC3D" w14:textId="77777777" w:rsidR="00B03888" w:rsidRDefault="00B03888" w:rsidP="00B03888">
      <w:pPr>
        <w:pStyle w:val="En-tte"/>
        <w:tabs>
          <w:tab w:val="clear" w:pos="4536"/>
          <w:tab w:val="clear" w:pos="9072"/>
          <w:tab w:val="left" w:pos="851"/>
        </w:tabs>
        <w:jc w:val="both"/>
        <w:rPr>
          <w:rFonts w:ascii="Arial" w:hAnsi="Arial" w:cs="Arial"/>
        </w:rPr>
      </w:pPr>
    </w:p>
    <w:p w14:paraId="50A141A3" w14:textId="619A0548" w:rsidR="00B03888" w:rsidRDefault="00B03888" w:rsidP="00B0388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r w:rsidR="007E6D94">
        <w:rPr>
          <w:rFonts w:ascii="Arial" w:hAnsi="Arial" w:cs="Arial"/>
        </w:rPr>
        <w:t> :</w:t>
      </w:r>
    </w:p>
    <w:p w14:paraId="045478DE" w14:textId="77777777" w:rsidR="00B03888" w:rsidRDefault="00B03888" w:rsidP="00B03888">
      <w:pPr>
        <w:tabs>
          <w:tab w:val="left" w:pos="851"/>
        </w:tabs>
        <w:jc w:val="both"/>
        <w:rPr>
          <w:rFonts w:ascii="Arial" w:hAnsi="Arial" w:cs="Arial"/>
        </w:rPr>
      </w:pPr>
      <w:r>
        <w:rPr>
          <w:rFonts w:ascii="Arial" w:hAnsi="Arial" w:cs="Arial"/>
        </w:rPr>
        <w:t>Elodie GALKO, Directrice générale</w:t>
      </w:r>
      <w:r w:rsidRPr="00C54DA2">
        <w:rPr>
          <w:rFonts w:ascii="Aptos" w:hAnsi="Aptos" w:cs="Arial"/>
          <w:sz w:val="22"/>
          <w:szCs w:val="22"/>
          <w:lang w:eastAsia="fr-FR"/>
        </w:rPr>
        <w:t xml:space="preserve"> </w:t>
      </w:r>
      <w:r w:rsidRPr="000F77EE">
        <w:rPr>
          <w:rFonts w:ascii="Aptos" w:hAnsi="Aptos" w:cs="Arial"/>
          <w:sz w:val="22"/>
          <w:szCs w:val="22"/>
          <w:lang w:eastAsia="fr-FR"/>
        </w:rPr>
        <w:t>de l’Agence de l’Eau Adour Garonne</w:t>
      </w:r>
    </w:p>
    <w:p w14:paraId="37AD92E6" w14:textId="77777777" w:rsidR="00B03888" w:rsidRDefault="00B03888" w:rsidP="00B03888">
      <w:pPr>
        <w:tabs>
          <w:tab w:val="left" w:pos="851"/>
        </w:tabs>
        <w:jc w:val="both"/>
        <w:rPr>
          <w:rFonts w:ascii="Arial" w:hAnsi="Arial" w:cs="Arial"/>
        </w:rPr>
      </w:pPr>
    </w:p>
    <w:p w14:paraId="4991A3BA" w14:textId="77777777" w:rsidR="00B03888" w:rsidRDefault="00B03888" w:rsidP="00B03888">
      <w:pPr>
        <w:tabs>
          <w:tab w:val="left" w:pos="851"/>
        </w:tabs>
        <w:jc w:val="both"/>
        <w:rPr>
          <w:rFonts w:ascii="Arial" w:hAnsi="Arial" w:cs="Arial"/>
        </w:rPr>
      </w:pPr>
    </w:p>
    <w:p w14:paraId="7342F979" w14:textId="5868E52B" w:rsidR="00B03888" w:rsidRDefault="00B03888" w:rsidP="00B0388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Pr="001C7D87">
        <w:rPr>
          <w:rFonts w:ascii="Arial" w:hAnsi="Arial" w:cs="Arial"/>
        </w:rPr>
        <w:t>prévus à l’</w:t>
      </w:r>
      <w:hyperlink r:id="rId14" w:history="1">
        <w:r w:rsidRPr="00140738">
          <w:rPr>
            <w:rStyle w:val="Lienhypertexte"/>
            <w:rFonts w:ascii="Arial" w:hAnsi="Arial" w:cs="Arial"/>
          </w:rPr>
          <w:t>article R. 2191-59</w:t>
        </w:r>
      </w:hyperlink>
      <w:r>
        <w:rPr>
          <w:rFonts w:ascii="Arial" w:hAnsi="Arial" w:cs="Arial"/>
        </w:rPr>
        <w:t xml:space="preserve"> du code de la commande publique, auquel renvoie l’</w:t>
      </w:r>
      <w:hyperlink r:id="rId15" w:history="1">
        <w:r w:rsidRPr="003E1A58">
          <w:rPr>
            <w:rStyle w:val="Lienhypertexte"/>
            <w:rFonts w:ascii="Arial" w:hAnsi="Arial" w:cs="Arial"/>
          </w:rPr>
          <w:t>article R. 2391-28</w:t>
        </w:r>
      </w:hyperlink>
      <w:r>
        <w:rPr>
          <w:rFonts w:ascii="Arial" w:hAnsi="Arial" w:cs="Arial"/>
        </w:rPr>
        <w:t xml:space="preserve"> du même code</w:t>
      </w:r>
      <w:r w:rsidRPr="009B45B9" w:rsidDel="003A7270">
        <w:rPr>
          <w:rFonts w:ascii="Arial" w:hAnsi="Arial" w:cs="Arial"/>
        </w:rPr>
        <w:t xml:space="preserve"> </w:t>
      </w:r>
      <w:r>
        <w:rPr>
          <w:rFonts w:ascii="Arial" w:hAnsi="Arial" w:cs="Arial"/>
        </w:rPr>
        <w:t>(nantissements ou cessions de créances)</w:t>
      </w:r>
      <w:r w:rsidR="007E6D94">
        <w:rPr>
          <w:rFonts w:ascii="Arial" w:hAnsi="Arial" w:cs="Arial"/>
        </w:rPr>
        <w:t> :</w:t>
      </w:r>
    </w:p>
    <w:p w14:paraId="03EDBE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52A3E8D4"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7527FBFB" w14:textId="77777777" w:rsidR="00B03888" w:rsidRDefault="00B03888" w:rsidP="00B03888">
      <w:pPr>
        <w:tabs>
          <w:tab w:val="left" w:pos="851"/>
        </w:tabs>
        <w:jc w:val="both"/>
        <w:rPr>
          <w:rFonts w:ascii="Arial" w:hAnsi="Arial" w:cs="Arial"/>
        </w:rPr>
      </w:pPr>
    </w:p>
    <w:p w14:paraId="458E22FD" w14:textId="77777777" w:rsidR="00B03888" w:rsidRDefault="00B03888" w:rsidP="00B03888">
      <w:pPr>
        <w:pStyle w:val="fcase2metab"/>
        <w:ind w:left="0" w:firstLine="0"/>
        <w:rPr>
          <w:rFonts w:ascii="Arial" w:hAnsi="Arial" w:cs="Arial"/>
        </w:rPr>
      </w:pPr>
    </w:p>
    <w:p w14:paraId="71D7228B" w14:textId="0BE7DA6F" w:rsidR="00B03888" w:rsidRPr="007E6D94" w:rsidRDefault="00B03888" w:rsidP="00B0388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r w:rsidR="007E6D94">
        <w:rPr>
          <w:rFonts w:ascii="Arial" w:hAnsi="Arial" w:cs="Arial"/>
        </w:rPr>
        <w:t> :</w:t>
      </w:r>
    </w:p>
    <w:p w14:paraId="10F00F23" w14:textId="77777777" w:rsidR="00B03888" w:rsidRPr="000F77EE" w:rsidRDefault="00B03888" w:rsidP="00B03888">
      <w:pPr>
        <w:suppressAutoHyphens w:val="0"/>
        <w:jc w:val="both"/>
        <w:rPr>
          <w:rFonts w:ascii="Arial" w:hAnsi="Arial" w:cs="Arial"/>
        </w:rPr>
      </w:pPr>
      <w:r w:rsidRPr="000F77EE">
        <w:rPr>
          <w:rFonts w:ascii="Arial" w:hAnsi="Arial" w:cs="Arial"/>
        </w:rPr>
        <w:t xml:space="preserve">Madame l’Agent Comptable de l’agence de l’eau Adour-Garonne, 90 rue du </w:t>
      </w:r>
      <w:proofErr w:type="spellStart"/>
      <w:r w:rsidRPr="000F77EE">
        <w:rPr>
          <w:rFonts w:ascii="Arial" w:hAnsi="Arial" w:cs="Arial"/>
        </w:rPr>
        <w:t>Férétra</w:t>
      </w:r>
      <w:proofErr w:type="spellEnd"/>
      <w:r w:rsidRPr="000F77EE">
        <w:rPr>
          <w:rFonts w:ascii="Arial" w:hAnsi="Arial" w:cs="Arial"/>
        </w:rPr>
        <w:t xml:space="preserve"> 31078 Toulouse Cedex 4 </w:t>
      </w:r>
    </w:p>
    <w:p w14:paraId="64817872" w14:textId="77777777" w:rsidR="00B03888" w:rsidRPr="000F77EE" w:rsidRDefault="00B03888" w:rsidP="00B03888">
      <w:pPr>
        <w:suppressAutoHyphens w:val="0"/>
        <w:jc w:val="both"/>
        <w:rPr>
          <w:rFonts w:ascii="Arial" w:hAnsi="Arial" w:cs="Arial"/>
        </w:rPr>
      </w:pPr>
      <w:r w:rsidRPr="000F77EE">
        <w:rPr>
          <w:rFonts w:ascii="Arial" w:hAnsi="Arial" w:cs="Arial"/>
        </w:rPr>
        <w:sym w:font="Wingdings" w:char="F028"/>
      </w:r>
      <w:r w:rsidRPr="000F77EE">
        <w:rPr>
          <w:rFonts w:ascii="Arial" w:hAnsi="Arial" w:cs="Arial"/>
        </w:rPr>
        <w:t xml:space="preserve"> : 05.61.36.37.38 </w:t>
      </w:r>
      <w:r w:rsidRPr="000F77EE">
        <w:rPr>
          <w:rFonts w:ascii="Arial" w:hAnsi="Arial" w:cs="Arial"/>
        </w:rPr>
        <w:sym w:font="Wingdings" w:char="F03A"/>
      </w:r>
      <w:r w:rsidRPr="000F77EE">
        <w:rPr>
          <w:rFonts w:ascii="Arial" w:hAnsi="Arial" w:cs="Arial"/>
        </w:rPr>
        <w:t> : 05.61.36.37.28</w:t>
      </w:r>
    </w:p>
    <w:p w14:paraId="55F6993C" w14:textId="77777777" w:rsidR="00B03888" w:rsidRDefault="00B03888" w:rsidP="00B03888">
      <w:pPr>
        <w:pStyle w:val="fcase2metab"/>
        <w:rPr>
          <w:rFonts w:ascii="Arial" w:hAnsi="Arial" w:cs="Arial"/>
        </w:rPr>
      </w:pPr>
    </w:p>
    <w:p w14:paraId="70617B3F" w14:textId="77777777" w:rsidR="00B03888" w:rsidRDefault="00B03888" w:rsidP="00B03888">
      <w:pPr>
        <w:pStyle w:val="fcase2metab"/>
        <w:ind w:left="0" w:firstLine="0"/>
        <w:rPr>
          <w:rFonts w:ascii="Arial" w:hAnsi="Arial" w:cs="Arial"/>
        </w:rPr>
      </w:pPr>
    </w:p>
    <w:p w14:paraId="66C201AB" w14:textId="77777777" w:rsidR="00B03888" w:rsidRDefault="00B03888" w:rsidP="00B03888">
      <w:pPr>
        <w:pStyle w:val="fcase2metab"/>
        <w:ind w:left="0" w:firstLine="0"/>
        <w:rPr>
          <w:rFonts w:ascii="Arial" w:hAnsi="Arial" w:cs="Arial"/>
        </w:rPr>
      </w:pPr>
    </w:p>
    <w:p w14:paraId="3BC6D89C" w14:textId="77777777" w:rsidR="00B03888" w:rsidRDefault="00B03888" w:rsidP="00B0388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 </w:t>
      </w:r>
    </w:p>
    <w:p w14:paraId="5670AA31" w14:textId="77777777" w:rsidR="00B03888" w:rsidRDefault="00B03888" w:rsidP="00B03888">
      <w:pPr>
        <w:pStyle w:val="fcase2metab"/>
        <w:rPr>
          <w:rFonts w:ascii="Arial" w:hAnsi="Arial" w:cs="Arial"/>
        </w:rPr>
      </w:pPr>
    </w:p>
    <w:p w14:paraId="3B3E0B9E" w14:textId="77777777" w:rsidR="00B03888" w:rsidRDefault="00B03888" w:rsidP="00B03888">
      <w:pPr>
        <w:tabs>
          <w:tab w:val="left" w:pos="851"/>
        </w:tabs>
        <w:rPr>
          <w:rFonts w:ascii="Arial" w:hAnsi="Arial" w:cs="Arial"/>
        </w:rPr>
      </w:pPr>
    </w:p>
    <w:p w14:paraId="565082DD" w14:textId="77777777" w:rsidR="00B03888" w:rsidRDefault="00B03888" w:rsidP="00B0388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69B949A6" w14:textId="77777777" w:rsidR="00B03888" w:rsidRDefault="00B03888" w:rsidP="00B0388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44B5EB1" w14:textId="77777777" w:rsidR="00B03888" w:rsidRDefault="00B03888" w:rsidP="00B03888">
      <w:pPr>
        <w:tabs>
          <w:tab w:val="left" w:pos="851"/>
        </w:tabs>
        <w:rPr>
          <w:rFonts w:ascii="Arial" w:hAnsi="Arial" w:cs="Arial"/>
        </w:rPr>
      </w:pPr>
    </w:p>
    <w:p w14:paraId="5A7C69AA" w14:textId="77777777" w:rsidR="00B03888" w:rsidRDefault="00B03888" w:rsidP="00B03888">
      <w:pPr>
        <w:tabs>
          <w:tab w:val="left" w:pos="851"/>
        </w:tabs>
        <w:rPr>
          <w:rFonts w:ascii="Arial" w:hAnsi="Arial" w:cs="Arial"/>
        </w:rPr>
      </w:pPr>
    </w:p>
    <w:p w14:paraId="71EE95E4" w14:textId="77777777" w:rsidR="00B03888" w:rsidRDefault="00B03888" w:rsidP="00B03888">
      <w:pPr>
        <w:tabs>
          <w:tab w:val="left" w:pos="851"/>
        </w:tabs>
        <w:rPr>
          <w:rFonts w:ascii="Arial" w:hAnsi="Arial" w:cs="Arial"/>
        </w:rPr>
      </w:pPr>
    </w:p>
    <w:p w14:paraId="68F944AF" w14:textId="77777777" w:rsidR="00B03888" w:rsidRDefault="00B03888" w:rsidP="00B03888">
      <w:pPr>
        <w:tabs>
          <w:tab w:val="left" w:pos="851"/>
        </w:tabs>
        <w:rPr>
          <w:rFonts w:ascii="Arial" w:hAnsi="Arial" w:cs="Arial"/>
        </w:rPr>
      </w:pPr>
    </w:p>
    <w:p w14:paraId="3DCCED54" w14:textId="77777777" w:rsidR="00B03888" w:rsidRDefault="00B03888" w:rsidP="00B03888">
      <w:pPr>
        <w:tabs>
          <w:tab w:val="left" w:pos="851"/>
        </w:tabs>
        <w:rPr>
          <w:rFonts w:ascii="Arial" w:hAnsi="Arial" w:cs="Arial"/>
        </w:rPr>
      </w:pPr>
    </w:p>
    <w:p w14:paraId="79B97DBD" w14:textId="77777777" w:rsidR="00B03888" w:rsidRDefault="00B03888" w:rsidP="00B03888">
      <w:pPr>
        <w:tabs>
          <w:tab w:val="left" w:pos="851"/>
        </w:tabs>
        <w:rPr>
          <w:rFonts w:ascii="Arial" w:hAnsi="Arial" w:cs="Arial"/>
        </w:rPr>
      </w:pPr>
    </w:p>
    <w:p w14:paraId="5C19ADC6" w14:textId="77777777" w:rsidR="00B03888" w:rsidRDefault="00B03888" w:rsidP="00B03888">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02C7758" w14:textId="77777777" w:rsidR="00B03888" w:rsidRDefault="00B03888" w:rsidP="00B03888">
      <w:pPr>
        <w:tabs>
          <w:tab w:val="left" w:pos="851"/>
        </w:tabs>
      </w:pPr>
    </w:p>
    <w:p w14:paraId="24EB52D2" w14:textId="77777777" w:rsidR="00B03888" w:rsidRDefault="00B03888" w:rsidP="00B03888">
      <w:pPr>
        <w:tabs>
          <w:tab w:val="left" w:pos="851"/>
        </w:tabs>
      </w:pPr>
    </w:p>
    <w:p w14:paraId="72D512AF" w14:textId="77777777" w:rsidR="00B03888" w:rsidRDefault="00B03888" w:rsidP="00B03888">
      <w:pPr>
        <w:tabs>
          <w:tab w:val="left" w:pos="851"/>
        </w:tabs>
      </w:pPr>
    </w:p>
    <w:p w14:paraId="733ABFF4" w14:textId="77777777" w:rsidR="00B03888" w:rsidRDefault="00B03888" w:rsidP="00B03888">
      <w:pPr>
        <w:tabs>
          <w:tab w:val="left" w:pos="851"/>
        </w:tabs>
      </w:pPr>
    </w:p>
    <w:p w14:paraId="2FE2E190" w14:textId="77777777" w:rsidR="00B03888" w:rsidRDefault="00B03888" w:rsidP="00B03888">
      <w:pPr>
        <w:tabs>
          <w:tab w:val="left" w:pos="851"/>
        </w:tabs>
        <w:ind w:left="6804"/>
        <w:jc w:val="both"/>
        <w:rPr>
          <w:rFonts w:ascii="Arial" w:hAnsi="Arial" w:cs="Arial"/>
          <w:i/>
          <w:sz w:val="18"/>
          <w:szCs w:val="18"/>
        </w:rPr>
      </w:pPr>
      <w:r>
        <w:rPr>
          <w:rFonts w:ascii="Arial" w:hAnsi="Arial" w:cs="Arial"/>
        </w:rPr>
        <w:t>Signature</w:t>
      </w:r>
    </w:p>
    <w:p w14:paraId="2DF416C6" w14:textId="77777777" w:rsidR="00B03888" w:rsidRDefault="00B03888" w:rsidP="00B0388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081A6C05" w14:textId="77777777" w:rsidR="00B03888" w:rsidRDefault="00B03888" w:rsidP="00B03888">
      <w:pPr>
        <w:tabs>
          <w:tab w:val="left" w:pos="851"/>
        </w:tabs>
        <w:jc w:val="both"/>
      </w:pPr>
    </w:p>
    <w:p w14:paraId="78AEB73B" w14:textId="77777777" w:rsidR="00B03888" w:rsidRDefault="00B03888" w:rsidP="00B03888">
      <w:pPr>
        <w:tabs>
          <w:tab w:val="left" w:pos="851"/>
        </w:tabs>
        <w:jc w:val="both"/>
      </w:pPr>
    </w:p>
    <w:p w14:paraId="61B85435" w14:textId="77777777" w:rsidR="00B03888" w:rsidRDefault="00B03888" w:rsidP="00B03888">
      <w:pPr>
        <w:tabs>
          <w:tab w:val="left" w:pos="851"/>
        </w:tabs>
        <w:jc w:val="both"/>
      </w:pPr>
    </w:p>
    <w:p w14:paraId="7783662B" w14:textId="77777777" w:rsidR="00B03888" w:rsidRDefault="00B03888" w:rsidP="00B03888">
      <w:pPr>
        <w:tabs>
          <w:tab w:val="left" w:pos="851"/>
        </w:tabs>
        <w:jc w:val="both"/>
      </w:pPr>
    </w:p>
    <w:p w14:paraId="06F37590" w14:textId="77777777" w:rsidR="00B03888" w:rsidRDefault="00B03888" w:rsidP="00B03888">
      <w:pPr>
        <w:tabs>
          <w:tab w:val="left" w:pos="851"/>
        </w:tabs>
        <w:jc w:val="both"/>
      </w:pPr>
    </w:p>
    <w:p w14:paraId="44F1C531" w14:textId="77777777" w:rsidR="00B03888" w:rsidRDefault="00B03888" w:rsidP="00B03888">
      <w:pPr>
        <w:tabs>
          <w:tab w:val="left" w:pos="851"/>
        </w:tabs>
        <w:jc w:val="both"/>
      </w:pPr>
    </w:p>
    <w:p w14:paraId="338EC186" w14:textId="77777777" w:rsidR="00BD24A6" w:rsidRDefault="00BD24A6"/>
    <w:sectPr w:rsidR="00BD24A6" w:rsidSect="00B0388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AB585" w14:textId="77777777" w:rsidR="0011147B" w:rsidRDefault="0011147B" w:rsidP="00B03888">
      <w:r>
        <w:separator/>
      </w:r>
    </w:p>
  </w:endnote>
  <w:endnote w:type="continuationSeparator" w:id="0">
    <w:p w14:paraId="2F3A744E" w14:textId="77777777" w:rsidR="0011147B" w:rsidRDefault="0011147B" w:rsidP="00B03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1985"/>
      <w:gridCol w:w="6449"/>
      <w:gridCol w:w="896"/>
      <w:gridCol w:w="567"/>
      <w:gridCol w:w="165"/>
      <w:gridCol w:w="544"/>
    </w:tblGrid>
    <w:tr w:rsidR="00B03888" w14:paraId="73B51822" w14:textId="77777777" w:rsidTr="00F2063C">
      <w:trPr>
        <w:tblHeader/>
      </w:trPr>
      <w:tc>
        <w:tcPr>
          <w:tcW w:w="1985" w:type="dxa"/>
          <w:shd w:val="clear" w:color="auto" w:fill="66CCFF"/>
        </w:tcPr>
        <w:p w14:paraId="38B496B5" w14:textId="4F917083" w:rsidR="00B03888" w:rsidRDefault="00B03888" w:rsidP="009B45B9">
          <w:pPr>
            <w:ind w:right="-638"/>
            <w:rPr>
              <w:rFonts w:ascii="Arial" w:hAnsi="Arial" w:cs="Arial"/>
              <w:b/>
              <w:i/>
            </w:rPr>
          </w:pPr>
          <w:r>
            <w:rPr>
              <w:rFonts w:ascii="Arial" w:hAnsi="Arial" w:cs="Arial"/>
              <w:b/>
            </w:rPr>
            <w:t>ATTRI1 – Acte d’engagement</w:t>
          </w:r>
        </w:p>
      </w:tc>
      <w:tc>
        <w:tcPr>
          <w:tcW w:w="6449" w:type="dxa"/>
          <w:shd w:val="clear" w:color="auto" w:fill="66CCFF"/>
        </w:tcPr>
        <w:p w14:paraId="030671AD" w14:textId="59A32716" w:rsidR="00B03888" w:rsidRPr="005D2A13" w:rsidRDefault="00B03888" w:rsidP="00E25392">
          <w:pPr>
            <w:pStyle w:val="fcasegauche"/>
            <w:tabs>
              <w:tab w:val="left" w:pos="851"/>
            </w:tabs>
            <w:ind w:left="851"/>
            <w:rPr>
              <w:rFonts w:ascii="Arial" w:hAnsi="Arial" w:cs="Arial"/>
              <w:b/>
              <w:bCs/>
            </w:rPr>
          </w:pPr>
          <w:r>
            <w:rPr>
              <w:rFonts w:ascii="Arial" w:hAnsi="Arial" w:cs="Arial"/>
              <w:b/>
              <w:i/>
            </w:rPr>
            <w:t xml:space="preserve"> 2025-066 / Lot n</w:t>
          </w:r>
          <w:r w:rsidRPr="004B3B99">
            <w:rPr>
              <w:rFonts w:ascii="Arial" w:hAnsi="Arial" w:cs="Arial"/>
              <w:b/>
              <w:i/>
            </w:rPr>
            <w:t>°</w:t>
          </w:r>
          <w:r w:rsidR="004B3B99" w:rsidRPr="004B3B99">
            <w:rPr>
              <w:rFonts w:ascii="Arial" w:hAnsi="Arial" w:cs="Arial"/>
              <w:b/>
              <w:bCs/>
              <w:i/>
            </w:rPr>
            <w:t>3 - Analyser les points nodaux en vigueur dans le SDAGE</w:t>
          </w:r>
        </w:p>
        <w:p w14:paraId="2943BE1C" w14:textId="77777777" w:rsidR="00B03888" w:rsidRDefault="00B03888" w:rsidP="00FE48C9">
          <w:pPr>
            <w:jc w:val="center"/>
            <w:rPr>
              <w:rFonts w:ascii="Arial" w:hAnsi="Arial" w:cs="Arial"/>
              <w:b/>
            </w:rPr>
          </w:pPr>
        </w:p>
      </w:tc>
      <w:tc>
        <w:tcPr>
          <w:tcW w:w="896" w:type="dxa"/>
          <w:shd w:val="clear" w:color="auto" w:fill="66CCFF"/>
        </w:tcPr>
        <w:p w14:paraId="26E0FDDC" w14:textId="77777777" w:rsidR="00B03888" w:rsidRDefault="00B03888">
          <w:pPr>
            <w:tabs>
              <w:tab w:val="center" w:pos="1366"/>
              <w:tab w:val="right" w:pos="2733"/>
            </w:tabs>
          </w:pPr>
          <w:r>
            <w:rPr>
              <w:rFonts w:ascii="Arial" w:hAnsi="Arial" w:cs="Arial"/>
              <w:b/>
            </w:rPr>
            <w:t xml:space="preserve">Page : </w:t>
          </w:r>
        </w:p>
      </w:tc>
      <w:tc>
        <w:tcPr>
          <w:tcW w:w="567" w:type="dxa"/>
          <w:shd w:val="clear" w:color="auto" w:fill="66CCFF"/>
        </w:tcPr>
        <w:p w14:paraId="2077A88E" w14:textId="77777777" w:rsidR="00B03888" w:rsidRDefault="00B0388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298A1BF1" w14:textId="77777777" w:rsidR="00B03888" w:rsidRDefault="00B03888">
          <w:pPr>
            <w:jc w:val="center"/>
          </w:pPr>
          <w:r>
            <w:rPr>
              <w:rFonts w:ascii="Arial" w:hAnsi="Arial" w:cs="Arial"/>
              <w:b/>
            </w:rPr>
            <w:t>/</w:t>
          </w:r>
        </w:p>
      </w:tc>
      <w:tc>
        <w:tcPr>
          <w:tcW w:w="544" w:type="dxa"/>
          <w:shd w:val="clear" w:color="auto" w:fill="66CCFF"/>
        </w:tcPr>
        <w:p w14:paraId="325EA38D" w14:textId="77777777" w:rsidR="00B03888" w:rsidRDefault="00B0388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056BCE3C" w14:textId="19961F85" w:rsidR="00B03888" w:rsidRPr="00840934" w:rsidRDefault="00B03888"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471A8" w14:textId="77777777" w:rsidR="0011147B" w:rsidRDefault="0011147B" w:rsidP="00B03888">
      <w:r>
        <w:separator/>
      </w:r>
    </w:p>
  </w:footnote>
  <w:footnote w:type="continuationSeparator" w:id="0">
    <w:p w14:paraId="73410A06" w14:textId="77777777" w:rsidR="0011147B" w:rsidRDefault="0011147B" w:rsidP="00B03888">
      <w:r>
        <w:continuationSeparator/>
      </w:r>
    </w:p>
  </w:footnote>
  <w:footnote w:id="1">
    <w:p w14:paraId="01A5751E" w14:textId="77777777" w:rsidR="00B03888" w:rsidRDefault="00B03888" w:rsidP="00B0388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438AA3A4" w14:textId="77777777" w:rsidR="00B03888" w:rsidDel="002642D2" w:rsidRDefault="00B03888" w:rsidP="00B03888">
      <w:pPr>
        <w:pStyle w:val="Notedebasdepage"/>
        <w:ind w:right="-1"/>
        <w:jc w:val="both"/>
        <w:rPr>
          <w:del w:id="2" w:author="BARONE Amandine" w:date="2025-06-25T16:03:00Z"/>
        </w:rPr>
      </w:pPr>
    </w:p>
  </w:footnote>
  <w:footnote w:id="3">
    <w:p w14:paraId="456605D5" w14:textId="77777777" w:rsidR="00163757" w:rsidRDefault="0016375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6028946">
    <w:abstractNumId w:val="0"/>
  </w:num>
  <w:num w:numId="2" w16cid:durableId="941113612">
    <w:abstractNumId w:val="1"/>
  </w:num>
  <w:num w:numId="3" w16cid:durableId="2135757937">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ONE Amandine">
    <w15:presenceInfo w15:providerId="AD" w15:userId="S::amandine.barone@eau-adour-garonne.fr::772b183c-9d39-4afd-a8e5-0eaaa40333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88"/>
    <w:rsid w:val="0011147B"/>
    <w:rsid w:val="001600A6"/>
    <w:rsid w:val="00163757"/>
    <w:rsid w:val="00276D38"/>
    <w:rsid w:val="0048501C"/>
    <w:rsid w:val="004B3B99"/>
    <w:rsid w:val="00552CBB"/>
    <w:rsid w:val="007E6D94"/>
    <w:rsid w:val="00920205"/>
    <w:rsid w:val="00A87757"/>
    <w:rsid w:val="00B03888"/>
    <w:rsid w:val="00B97DBB"/>
    <w:rsid w:val="00BD24A6"/>
    <w:rsid w:val="00C34DC2"/>
    <w:rsid w:val="00F206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C4BB8"/>
  <w15:chartTrackingRefBased/>
  <w15:docId w15:val="{3B3CF844-CE44-4FDB-8450-ACA8AADDC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888"/>
    <w:pPr>
      <w:suppressAutoHyphens/>
      <w:spacing w:after="0" w:line="240" w:lineRule="auto"/>
    </w:pPr>
    <w:rPr>
      <w:rFonts w:ascii="Univers" w:eastAsia="Times New Roman" w:hAnsi="Univers" w:cs="Univers"/>
      <w:kern w:val="0"/>
      <w:sz w:val="20"/>
      <w:szCs w:val="20"/>
      <w:lang w:eastAsia="zh-CN"/>
      <w14:ligatures w14:val="none"/>
    </w:rPr>
  </w:style>
  <w:style w:type="paragraph" w:styleId="Titre1">
    <w:name w:val="heading 1"/>
    <w:basedOn w:val="Normal"/>
    <w:next w:val="Normal"/>
    <w:link w:val="Titre1Car"/>
    <w:qFormat/>
    <w:rsid w:val="00B03888"/>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nhideWhenUsed/>
    <w:qFormat/>
    <w:rsid w:val="00B03888"/>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B03888"/>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nhideWhenUsed/>
    <w:qFormat/>
    <w:rsid w:val="00B03888"/>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nhideWhenUsed/>
    <w:qFormat/>
    <w:rsid w:val="00B03888"/>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B03888"/>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B03888"/>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nhideWhenUsed/>
    <w:qFormat/>
    <w:rsid w:val="00B03888"/>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B03888"/>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03888"/>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B03888"/>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B03888"/>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B03888"/>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B03888"/>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B03888"/>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B03888"/>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B03888"/>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B03888"/>
    <w:rPr>
      <w:rFonts w:eastAsiaTheme="majorEastAsia" w:cstheme="majorBidi"/>
      <w:color w:val="272727" w:themeColor="text1" w:themeTint="D8"/>
    </w:rPr>
  </w:style>
  <w:style w:type="paragraph" w:styleId="Titre">
    <w:name w:val="Title"/>
    <w:basedOn w:val="Normal"/>
    <w:next w:val="Normal"/>
    <w:link w:val="TitreCar"/>
    <w:uiPriority w:val="10"/>
    <w:qFormat/>
    <w:rsid w:val="00B03888"/>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B03888"/>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B03888"/>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B03888"/>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B03888"/>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B03888"/>
    <w:rPr>
      <w:i/>
      <w:iCs/>
      <w:color w:val="404040" w:themeColor="text1" w:themeTint="BF"/>
    </w:rPr>
  </w:style>
  <w:style w:type="paragraph" w:styleId="Paragraphedeliste">
    <w:name w:val="List Paragraph"/>
    <w:basedOn w:val="Normal"/>
    <w:uiPriority w:val="34"/>
    <w:qFormat/>
    <w:rsid w:val="00B03888"/>
    <w:pPr>
      <w:ind w:left="720"/>
      <w:contextualSpacing/>
    </w:pPr>
  </w:style>
  <w:style w:type="character" w:styleId="Accentuationintense">
    <w:name w:val="Intense Emphasis"/>
    <w:basedOn w:val="Policepardfaut"/>
    <w:uiPriority w:val="21"/>
    <w:qFormat/>
    <w:rsid w:val="00B03888"/>
    <w:rPr>
      <w:i/>
      <w:iCs/>
      <w:color w:val="365F91" w:themeColor="accent1" w:themeShade="BF"/>
    </w:rPr>
  </w:style>
  <w:style w:type="paragraph" w:styleId="Citationintense">
    <w:name w:val="Intense Quote"/>
    <w:basedOn w:val="Normal"/>
    <w:next w:val="Normal"/>
    <w:link w:val="CitationintenseCar"/>
    <w:uiPriority w:val="30"/>
    <w:qFormat/>
    <w:rsid w:val="00B0388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B03888"/>
    <w:rPr>
      <w:i/>
      <w:iCs/>
      <w:color w:val="365F91" w:themeColor="accent1" w:themeShade="BF"/>
    </w:rPr>
  </w:style>
  <w:style w:type="character" w:styleId="Rfrenceintense">
    <w:name w:val="Intense Reference"/>
    <w:basedOn w:val="Policepardfaut"/>
    <w:uiPriority w:val="32"/>
    <w:qFormat/>
    <w:rsid w:val="00B03888"/>
    <w:rPr>
      <w:b/>
      <w:bCs/>
      <w:smallCaps/>
      <w:color w:val="365F91" w:themeColor="accent1" w:themeShade="BF"/>
      <w:spacing w:val="5"/>
    </w:rPr>
  </w:style>
  <w:style w:type="character" w:customStyle="1" w:styleId="Caractresdenotedebasdepage">
    <w:name w:val="Caractères de note de bas de page"/>
    <w:rsid w:val="00B03888"/>
    <w:rPr>
      <w:rFonts w:cs="Times New Roman"/>
      <w:vertAlign w:val="superscript"/>
    </w:rPr>
  </w:style>
  <w:style w:type="character" w:styleId="Numrodepage">
    <w:name w:val="page number"/>
    <w:rsid w:val="00B03888"/>
    <w:rPr>
      <w:rFonts w:cs="Times New Roman"/>
    </w:rPr>
  </w:style>
  <w:style w:type="character" w:styleId="Lienhypertexte">
    <w:name w:val="Hyperlink"/>
    <w:rsid w:val="00B03888"/>
    <w:rPr>
      <w:rFonts w:cs="Times New Roman"/>
      <w:color w:val="0000FF"/>
      <w:u w:val="single"/>
    </w:rPr>
  </w:style>
  <w:style w:type="paragraph" w:styleId="En-tte">
    <w:name w:val="header"/>
    <w:basedOn w:val="Normal"/>
    <w:link w:val="En-tteCar"/>
    <w:rsid w:val="00B03888"/>
    <w:pPr>
      <w:tabs>
        <w:tab w:val="center" w:pos="4536"/>
        <w:tab w:val="right" w:pos="9072"/>
      </w:tabs>
    </w:pPr>
  </w:style>
  <w:style w:type="character" w:customStyle="1" w:styleId="En-tteCar">
    <w:name w:val="En-tête Car"/>
    <w:basedOn w:val="Policepardfaut"/>
    <w:link w:val="En-tte"/>
    <w:rsid w:val="00B03888"/>
    <w:rPr>
      <w:rFonts w:ascii="Univers" w:eastAsia="Times New Roman" w:hAnsi="Univers" w:cs="Univers"/>
      <w:kern w:val="0"/>
      <w:sz w:val="20"/>
      <w:szCs w:val="20"/>
      <w:lang w:eastAsia="zh-CN"/>
      <w14:ligatures w14:val="none"/>
    </w:rPr>
  </w:style>
  <w:style w:type="paragraph" w:styleId="Pieddepage">
    <w:name w:val="footer"/>
    <w:basedOn w:val="Normal"/>
    <w:link w:val="PieddepageCar"/>
    <w:rsid w:val="00B03888"/>
    <w:pPr>
      <w:tabs>
        <w:tab w:val="center" w:pos="4536"/>
        <w:tab w:val="right" w:pos="9072"/>
      </w:tabs>
    </w:pPr>
  </w:style>
  <w:style w:type="character" w:customStyle="1" w:styleId="PieddepageCar">
    <w:name w:val="Pied de page Car"/>
    <w:basedOn w:val="Policepardfaut"/>
    <w:link w:val="Pieddepage"/>
    <w:rsid w:val="00B03888"/>
    <w:rPr>
      <w:rFonts w:ascii="Univers" w:eastAsia="Times New Roman" w:hAnsi="Univers" w:cs="Univers"/>
      <w:kern w:val="0"/>
      <w:sz w:val="20"/>
      <w:szCs w:val="20"/>
      <w:lang w:eastAsia="zh-CN"/>
      <w14:ligatures w14:val="none"/>
    </w:rPr>
  </w:style>
  <w:style w:type="paragraph" w:styleId="Notedebasdepage">
    <w:name w:val="footnote text"/>
    <w:basedOn w:val="Normal"/>
    <w:link w:val="NotedebasdepageCar"/>
    <w:rsid w:val="00B03888"/>
  </w:style>
  <w:style w:type="character" w:customStyle="1" w:styleId="NotedebasdepageCar">
    <w:name w:val="Note de bas de page Car"/>
    <w:basedOn w:val="Policepardfaut"/>
    <w:link w:val="Notedebasdepage"/>
    <w:rsid w:val="00B03888"/>
    <w:rPr>
      <w:rFonts w:ascii="Univers" w:eastAsia="Times New Roman" w:hAnsi="Univers" w:cs="Univers"/>
      <w:kern w:val="0"/>
      <w:sz w:val="20"/>
      <w:szCs w:val="20"/>
      <w:lang w:eastAsia="zh-CN"/>
      <w14:ligatures w14:val="none"/>
    </w:rPr>
  </w:style>
  <w:style w:type="paragraph" w:customStyle="1" w:styleId="fcasegauche">
    <w:name w:val="f_case_gauche"/>
    <w:basedOn w:val="Normal"/>
    <w:rsid w:val="00B03888"/>
    <w:pPr>
      <w:spacing w:after="60"/>
      <w:ind w:left="284" w:hanging="284"/>
      <w:jc w:val="both"/>
    </w:pPr>
  </w:style>
  <w:style w:type="paragraph" w:customStyle="1" w:styleId="fcase1ertab">
    <w:name w:val="f_case_1ertab"/>
    <w:basedOn w:val="Normal"/>
    <w:rsid w:val="00B03888"/>
    <w:pPr>
      <w:tabs>
        <w:tab w:val="left" w:pos="426"/>
      </w:tabs>
      <w:ind w:left="709" w:hanging="709"/>
      <w:jc w:val="both"/>
    </w:pPr>
  </w:style>
  <w:style w:type="paragraph" w:customStyle="1" w:styleId="fcase2metab">
    <w:name w:val="f_case_2èmetab"/>
    <w:basedOn w:val="Normal"/>
    <w:rsid w:val="00B03888"/>
    <w:pPr>
      <w:tabs>
        <w:tab w:val="left" w:pos="426"/>
        <w:tab w:val="left" w:pos="851"/>
      </w:tabs>
      <w:ind w:left="1134" w:hanging="1134"/>
      <w:jc w:val="both"/>
    </w:pPr>
  </w:style>
  <w:style w:type="paragraph" w:customStyle="1" w:styleId="Corpsdetexte31">
    <w:name w:val="Corps de texte 31"/>
    <w:basedOn w:val="Normal"/>
    <w:rsid w:val="00B03888"/>
    <w:rPr>
      <w:rFonts w:ascii="Arial" w:hAnsi="Arial" w:cs="Arial"/>
      <w:bCs/>
      <w:i/>
      <w:iCs/>
      <w:sz w:val="16"/>
    </w:rPr>
  </w:style>
  <w:style w:type="paragraph" w:customStyle="1" w:styleId="Default">
    <w:name w:val="Default"/>
    <w:rsid w:val="00B03888"/>
    <w:pPr>
      <w:autoSpaceDE w:val="0"/>
      <w:autoSpaceDN w:val="0"/>
      <w:adjustRightInd w:val="0"/>
      <w:spacing w:after="0" w:line="240" w:lineRule="auto"/>
    </w:pPr>
    <w:rPr>
      <w:rFonts w:ascii="Arial" w:eastAsia="Times New Roman" w:hAnsi="Arial" w:cs="Arial"/>
      <w:color w:val="000000"/>
      <w:kern w:val="0"/>
      <w:sz w:val="24"/>
      <w:szCs w:val="24"/>
      <w:lang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eau-grandsudouest.fr/"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1678</Words>
  <Characters>9233</Characters>
  <Application>Microsoft Office Word</Application>
  <DocSecurity>0</DocSecurity>
  <Lines>76</Lines>
  <Paragraphs>21</Paragraphs>
  <ScaleCrop>false</ScaleCrop>
  <Company>Agence de l'Eau Adour Garonne</Company>
  <LinksUpToDate>false</LinksUpToDate>
  <CharactersWithSpaces>10890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BARONE Amandine</dc:creator>
  <cp:keywords/>
  <dc:description/>
  <cp:lastModifiedBy>BARONE Amandine</cp:lastModifiedBy>
  <cp:revision>3</cp:revision>
  <dcterms:created xsi:type="dcterms:W3CDTF">2025-07-01T15:22:00Z</dcterms:created>
  <dcterms:modified xsi:type="dcterms:W3CDTF">2025-07-02T14:59:00Z</dcterms:modified>
</cp:coreProperties>
</file>